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4425D" w14:textId="744E5EF2" w:rsidR="00BA16BB" w:rsidRPr="006D0812" w:rsidRDefault="006052AA" w:rsidP="00BD3AB0">
      <w:pPr>
        <w:pStyle w:val="Nzev"/>
      </w:pPr>
      <w:r w:rsidRPr="006D0812">
        <w:rPr>
          <w:noProof/>
          <w:lang w:eastAsia="cs-CZ"/>
        </w:rPr>
        <mc:AlternateContent>
          <mc:Choice Requires="wps">
            <w:drawing>
              <wp:anchor distT="0" distB="0" distL="114300" distR="114300" simplePos="0" relativeHeight="251662336" behindDoc="0" locked="0" layoutInCell="1" allowOverlap="1" wp14:anchorId="5BB71636" wp14:editId="19DBF5AE">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489AED" w14:textId="77777777" w:rsidR="00761CBF" w:rsidRPr="00321BCC" w:rsidRDefault="00761CBF"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BB71636"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01489AED" w14:textId="77777777" w:rsidR="00761CBF" w:rsidRPr="00321BCC" w:rsidRDefault="00761CBF"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0288" behindDoc="0" locked="0" layoutInCell="1" allowOverlap="1" wp14:anchorId="266CC272" wp14:editId="356C45AA">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FF03C6" w14:textId="77777777" w:rsidR="00761CBF" w:rsidRPr="00321BCC" w:rsidRDefault="00761CBF"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66CC272" id="Text Box 4"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18FF03C6" w14:textId="77777777" w:rsidR="00761CBF" w:rsidRPr="00321BCC" w:rsidRDefault="00761CBF"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6432" behindDoc="0" locked="0" layoutInCell="1" allowOverlap="1" wp14:anchorId="15B951B8" wp14:editId="0180B3D9">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93F544" w14:textId="77777777" w:rsidR="00761CBF" w:rsidRPr="00321BCC" w:rsidRDefault="00761CBF"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5B951B8"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1493F544" w14:textId="77777777" w:rsidR="00761CBF" w:rsidRPr="00321BCC" w:rsidRDefault="00761CBF"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4180418E" wp14:editId="705FC77D">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B16AA1" w14:textId="77777777" w:rsidR="00761CBF" w:rsidRPr="00321BCC" w:rsidRDefault="00761CBF"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180418E"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02B16AA1" w14:textId="77777777" w:rsidR="00761CBF" w:rsidRPr="00321BCC" w:rsidRDefault="00761CBF" w:rsidP="00BA16BB">
                      <w:pPr>
                        <w:pStyle w:val="DocumentTitleCzechRadio"/>
                      </w:pPr>
                    </w:p>
                  </w:txbxContent>
                </v:textbox>
                <w10:wrap anchorx="page" anchory="page"/>
              </v:shape>
            </w:pict>
          </mc:Fallback>
        </mc:AlternateContent>
      </w:r>
      <w:r w:rsidR="00182D39" w:rsidRPr="006D0812">
        <w:t>SMLOUVA</w:t>
      </w:r>
      <w:r w:rsidR="00BD3AB0">
        <w:t xml:space="preserve"> O DÍLO</w:t>
      </w:r>
    </w:p>
    <w:p w14:paraId="173F6828" w14:textId="22EF8D20" w:rsidR="007F00D1" w:rsidRPr="007F00D1" w:rsidRDefault="006052AA" w:rsidP="007F00D1">
      <w:pPr>
        <w:jc w:val="center"/>
        <w:rPr>
          <w:b/>
        </w:rPr>
      </w:pPr>
      <w:r w:rsidRPr="001F6409">
        <w:rPr>
          <w:b/>
        </w:rPr>
        <w:t>č. _CISLO_SMLOUVY_</w:t>
      </w:r>
    </w:p>
    <w:p w14:paraId="263D11AF" w14:textId="77777777" w:rsidR="007F00D1" w:rsidRPr="007F00D1" w:rsidRDefault="007F00D1" w:rsidP="007F00D1">
      <w:pPr>
        <w:pStyle w:val="SubjectSpecification-ContractCzechRadio"/>
      </w:pPr>
    </w:p>
    <w:p w14:paraId="0122B564" w14:textId="478A1473" w:rsidR="00BA16BB" w:rsidRPr="006D0812" w:rsidRDefault="006052AA" w:rsidP="00BA16BB">
      <w:pPr>
        <w:pStyle w:val="SubjectName-ContractCzechRadio"/>
      </w:pPr>
      <w:r w:rsidRPr="006D0812">
        <w:t>Český rozhlas</w:t>
      </w:r>
    </w:p>
    <w:p w14:paraId="2B957B5F" w14:textId="77777777" w:rsidR="00BA16BB" w:rsidRPr="006D0812" w:rsidRDefault="006052AA" w:rsidP="00BA16BB">
      <w:pPr>
        <w:pStyle w:val="SubjectSpecification-ContractCzechRadio"/>
      </w:pPr>
      <w:r w:rsidRPr="006D0812">
        <w:t>zřízený zákonem č. 484/1991 Sb., o Českém rozhlasu</w:t>
      </w:r>
    </w:p>
    <w:p w14:paraId="20AAAE47" w14:textId="77777777" w:rsidR="00BA16BB" w:rsidRPr="006D0812" w:rsidRDefault="006052AA" w:rsidP="00BA16BB">
      <w:pPr>
        <w:pStyle w:val="SubjectSpecification-ContractCzechRadio"/>
      </w:pPr>
      <w:r w:rsidRPr="006D0812">
        <w:t>nezapisuje se do obchodního rejstříku</w:t>
      </w:r>
    </w:p>
    <w:p w14:paraId="4EEC92B3" w14:textId="77777777" w:rsidR="00BA16BB" w:rsidRPr="006D0812" w:rsidRDefault="006052AA" w:rsidP="00BA16BB">
      <w:pPr>
        <w:pStyle w:val="SubjectSpecification-ContractCzechRadio"/>
      </w:pPr>
      <w:r w:rsidRPr="006D0812">
        <w:t>se sídlem Vinohradská 12, 120 99 Praha 2</w:t>
      </w:r>
    </w:p>
    <w:p w14:paraId="64C4C85C" w14:textId="03369A5F" w:rsidR="00BA16BB" w:rsidRPr="00183E28" w:rsidRDefault="006052AA" w:rsidP="00BA16BB">
      <w:pPr>
        <w:pStyle w:val="SubjectSpecification-ContractCzechRadio"/>
      </w:pPr>
      <w:r w:rsidRPr="0030285D">
        <w:t>zastoupený</w:t>
      </w:r>
      <w:r w:rsidR="007F00D1" w:rsidRPr="0096095D">
        <w:rPr>
          <w:color w:val="auto"/>
        </w:rPr>
        <w:t xml:space="preserve">: </w:t>
      </w:r>
      <w:r w:rsidR="0018084F" w:rsidRPr="00766EDE">
        <w:rPr>
          <w:color w:val="auto"/>
        </w:rPr>
        <w:t>Mgr. René</w:t>
      </w:r>
      <w:r w:rsidR="00CF3F3D">
        <w:rPr>
          <w:color w:val="auto"/>
        </w:rPr>
        <w:t>m</w:t>
      </w:r>
      <w:r w:rsidR="0018084F" w:rsidRPr="00766EDE">
        <w:rPr>
          <w:color w:val="auto"/>
        </w:rPr>
        <w:t xml:space="preserve"> Zavoral</w:t>
      </w:r>
      <w:r w:rsidR="00CF3F3D">
        <w:rPr>
          <w:color w:val="auto"/>
        </w:rPr>
        <w:t>em</w:t>
      </w:r>
      <w:r w:rsidR="0018084F" w:rsidRPr="00766EDE">
        <w:rPr>
          <w:color w:val="auto"/>
        </w:rPr>
        <w:t>, generální</w:t>
      </w:r>
      <w:r w:rsidR="00CF3F3D">
        <w:rPr>
          <w:color w:val="auto"/>
        </w:rPr>
        <w:t>m</w:t>
      </w:r>
      <w:r w:rsidR="0018084F" w:rsidRPr="00766EDE">
        <w:rPr>
          <w:color w:val="auto"/>
        </w:rPr>
        <w:t xml:space="preserve"> ředitel</w:t>
      </w:r>
      <w:r w:rsidR="00CF3F3D">
        <w:rPr>
          <w:color w:val="auto"/>
        </w:rPr>
        <w:t>em</w:t>
      </w:r>
    </w:p>
    <w:p w14:paraId="6C476628" w14:textId="47699C6E" w:rsidR="00BA16BB" w:rsidRPr="0030285D" w:rsidRDefault="006052AA" w:rsidP="00BA16BB">
      <w:pPr>
        <w:pStyle w:val="SubjectSpecification-ContractCzechRadio"/>
      </w:pPr>
      <w:r w:rsidRPr="00183E28">
        <w:t>IČ</w:t>
      </w:r>
      <w:r w:rsidR="0018715E" w:rsidRPr="00183E28">
        <w:t>O</w:t>
      </w:r>
      <w:r w:rsidRPr="00183E28">
        <w:t xml:space="preserve"> 45245053, DIČ CZ45245053</w:t>
      </w:r>
    </w:p>
    <w:p w14:paraId="0A270C96" w14:textId="4912A10C" w:rsidR="00BA16BB" w:rsidRPr="0030285D" w:rsidRDefault="006052AA" w:rsidP="00BA16BB">
      <w:pPr>
        <w:pStyle w:val="SubjectSpecification-ContractCzechRadio"/>
      </w:pPr>
      <w:r w:rsidRPr="0030285D">
        <w:t xml:space="preserve">bankovní spojení: </w:t>
      </w:r>
      <w:proofErr w:type="spellStart"/>
      <w:r w:rsidRPr="0030285D">
        <w:t>Raiffeisenbank</w:t>
      </w:r>
      <w:proofErr w:type="spellEnd"/>
      <w:r w:rsidRPr="0030285D">
        <w:t xml:space="preserve"> a.s., č</w:t>
      </w:r>
      <w:r w:rsidR="00196C92">
        <w:t>íslo</w:t>
      </w:r>
      <w:r w:rsidR="00196C92" w:rsidRPr="0030285D">
        <w:t xml:space="preserve"> </w:t>
      </w:r>
      <w:r w:rsidRPr="0030285D">
        <w:t>ú</w:t>
      </w:r>
      <w:r w:rsidR="00196C92">
        <w:t>čtu</w:t>
      </w:r>
      <w:r w:rsidR="00196C92" w:rsidRPr="0030285D">
        <w:t xml:space="preserve">: </w:t>
      </w:r>
      <w:r w:rsidRPr="0030285D">
        <w:t>1001040797/5500</w:t>
      </w:r>
    </w:p>
    <w:p w14:paraId="171A9A4E" w14:textId="04825C82" w:rsidR="007220A3" w:rsidRPr="0030285D" w:rsidRDefault="006052AA" w:rsidP="00BA16BB">
      <w:pPr>
        <w:pStyle w:val="SubjectSpecification-ContractCzechRadio"/>
      </w:pPr>
      <w:r w:rsidRPr="0030285D">
        <w:t xml:space="preserve">zástupce pro věcná jednání </w:t>
      </w:r>
      <w:r w:rsidRPr="0030285D">
        <w:tab/>
      </w:r>
      <w:r w:rsidR="0018084F">
        <w:rPr>
          <w:rFonts w:cs="Arial"/>
          <w:szCs w:val="20"/>
        </w:rPr>
        <w:t>Jakub Seifert</w:t>
      </w:r>
    </w:p>
    <w:p w14:paraId="729E6492" w14:textId="4F7BF606" w:rsidR="007220A3" w:rsidRPr="0030285D" w:rsidRDefault="006052AA"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w:t>
      </w:r>
      <w:r w:rsidR="00CF3F3D">
        <w:t> </w:t>
      </w:r>
      <w:r w:rsidR="0018084F" w:rsidRPr="00766EDE">
        <w:rPr>
          <w:bCs/>
        </w:rPr>
        <w:t>724</w:t>
      </w:r>
      <w:r w:rsidR="00CF3F3D">
        <w:rPr>
          <w:bCs/>
        </w:rPr>
        <w:t> </w:t>
      </w:r>
      <w:r w:rsidR="0018084F" w:rsidRPr="00766EDE">
        <w:rPr>
          <w:bCs/>
        </w:rPr>
        <w:t>993</w:t>
      </w:r>
      <w:r w:rsidR="00CF3F3D">
        <w:rPr>
          <w:bCs/>
        </w:rPr>
        <w:t xml:space="preserve"> </w:t>
      </w:r>
      <w:r w:rsidR="0018084F" w:rsidRPr="00766EDE">
        <w:rPr>
          <w:bCs/>
        </w:rPr>
        <w:t>041</w:t>
      </w:r>
      <w:r w:rsidR="0018084F" w:rsidRPr="00CF3F3D" w:rsidDel="0018084F">
        <w:rPr>
          <w:rFonts w:cs="Arial"/>
          <w:szCs w:val="20"/>
        </w:rPr>
        <w:t xml:space="preserve"> </w:t>
      </w:r>
    </w:p>
    <w:p w14:paraId="418524C2" w14:textId="31FA7284" w:rsidR="007220A3" w:rsidRPr="0030285D" w:rsidRDefault="006052AA"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0018084F">
        <w:rPr>
          <w:rFonts w:cs="Arial"/>
          <w:szCs w:val="20"/>
        </w:rPr>
        <w:t>jakub.seifert</w:t>
      </w:r>
      <w:r w:rsidR="006D0812" w:rsidRPr="0030285D">
        <w:rPr>
          <w:rFonts w:cs="Arial"/>
          <w:szCs w:val="20"/>
        </w:rPr>
        <w:t>@</w:t>
      </w:r>
      <w:r w:rsidRPr="0030285D">
        <w:t>rozhlas.cz</w:t>
      </w:r>
    </w:p>
    <w:p w14:paraId="2BDFF9B9" w14:textId="78F5C74E" w:rsidR="00182D39" w:rsidRPr="0030285D" w:rsidRDefault="006052AA" w:rsidP="00BA16BB">
      <w:pPr>
        <w:pStyle w:val="SubjectSpecification-ContractCzechRadio"/>
      </w:pPr>
      <w:r w:rsidRPr="0030285D">
        <w:t>(dále jen jako „</w:t>
      </w:r>
      <w:r w:rsidR="00BD3AB0" w:rsidRPr="007F00D1">
        <w:rPr>
          <w:b/>
        </w:rPr>
        <w:t>objednatel</w:t>
      </w:r>
      <w:r w:rsidRPr="0030285D">
        <w:t>“</w:t>
      </w:r>
      <w:r w:rsidR="00CF3F3D">
        <w:t xml:space="preserve"> nebo „</w:t>
      </w:r>
      <w:r w:rsidR="00CF3F3D" w:rsidRPr="00766EDE">
        <w:rPr>
          <w:b/>
        </w:rPr>
        <w:t>ČRo</w:t>
      </w:r>
      <w:r w:rsidR="00CF3F3D">
        <w:t>“</w:t>
      </w:r>
      <w:r w:rsidR="0060143F">
        <w:t xml:space="preserve"> nebo „</w:t>
      </w:r>
      <w:r w:rsidR="0060143F" w:rsidRPr="007F00D1">
        <w:rPr>
          <w:b/>
        </w:rPr>
        <w:t>Český rozhlas</w:t>
      </w:r>
      <w:r w:rsidR="0060143F">
        <w:t>“</w:t>
      </w:r>
      <w:r w:rsidRPr="0030285D">
        <w:t>)</w:t>
      </w:r>
    </w:p>
    <w:p w14:paraId="4A7C007A" w14:textId="77777777" w:rsidR="00182D39" w:rsidRPr="006D0812" w:rsidRDefault="00182D39" w:rsidP="00BA16BB"/>
    <w:p w14:paraId="122B3319" w14:textId="77777777" w:rsidR="00BA16BB" w:rsidRPr="006D0812" w:rsidRDefault="006052AA" w:rsidP="00BA16BB">
      <w:r w:rsidRPr="006D0812">
        <w:t>a</w:t>
      </w:r>
    </w:p>
    <w:p w14:paraId="1E53F357" w14:textId="77777777" w:rsidR="00BA16BB" w:rsidRPr="006D0812" w:rsidRDefault="00BA16BB" w:rsidP="00BA16BB"/>
    <w:p w14:paraId="15AB1F5C" w14:textId="77777777" w:rsidR="006D0812" w:rsidRDefault="006052AA"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14:paraId="60DEBC39" w14:textId="77777777" w:rsidR="00BB044F" w:rsidRPr="0030285D" w:rsidRDefault="006052AA" w:rsidP="00BB044F">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14:paraId="5BE7D290" w14:textId="77777777" w:rsidR="006D0812" w:rsidRPr="0030285D" w:rsidRDefault="006052AA" w:rsidP="006D0812">
      <w:pPr>
        <w:pStyle w:val="SubjectSpecification-ContractCzechRadio"/>
        <w:rPr>
          <w:rFonts w:cs="Arial"/>
          <w:szCs w:val="20"/>
        </w:rPr>
      </w:pPr>
      <w:r w:rsidRPr="0030285D">
        <w:rPr>
          <w:rFonts w:cs="Arial"/>
          <w:szCs w:val="20"/>
        </w:rPr>
        <w:t>[</w:t>
      </w:r>
      <w:r w:rsidRPr="0030285D">
        <w:rPr>
          <w:rFonts w:cs="Arial"/>
          <w:szCs w:val="20"/>
          <w:highlight w:val="yellow"/>
        </w:rPr>
        <w:t xml:space="preserve">DOPLNIT MÍSTO PODNIKÁNÍ/BYDLIŠTĚ/SÍDLO </w:t>
      </w:r>
      <w:r w:rsidR="00640153" w:rsidRPr="0030285D">
        <w:rPr>
          <w:rFonts w:cs="Arial"/>
          <w:szCs w:val="20"/>
          <w:highlight w:val="yellow"/>
        </w:rPr>
        <w:t>ZHOTOVITELE</w:t>
      </w:r>
      <w:r w:rsidRPr="0030285D">
        <w:rPr>
          <w:rFonts w:cs="Arial"/>
          <w:szCs w:val="20"/>
        </w:rPr>
        <w:t>]</w:t>
      </w:r>
    </w:p>
    <w:p w14:paraId="6785C1D1" w14:textId="563EA300" w:rsidR="0024237E" w:rsidRPr="0030285D" w:rsidRDefault="006052AA" w:rsidP="0024237E">
      <w:pPr>
        <w:pStyle w:val="SubjectSpecification-ContractCzechRadio"/>
      </w:pPr>
      <w:r w:rsidRPr="0030285D">
        <w:rPr>
          <w:rFonts w:cs="Arial"/>
          <w:szCs w:val="20"/>
        </w:rPr>
        <w:t>zastoupen</w:t>
      </w:r>
      <w:r>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14:paraId="11695129" w14:textId="4D654D36" w:rsidR="006D0812" w:rsidRPr="0030285D" w:rsidRDefault="006052AA" w:rsidP="0024237E">
      <w:pPr>
        <w:pStyle w:val="SubjectSpecification-ContractCzechRadio"/>
        <w:rPr>
          <w:rFonts w:cs="Arial"/>
          <w:szCs w:val="20"/>
        </w:rPr>
      </w:pPr>
      <w:r w:rsidRPr="0030285D">
        <w:rPr>
          <w:rFonts w:cs="Arial"/>
          <w:szCs w:val="20"/>
        </w:rPr>
        <w:t>[</w:t>
      </w:r>
      <w:r w:rsidRPr="0030285D">
        <w:rPr>
          <w:rFonts w:cs="Arial"/>
          <w:szCs w:val="20"/>
          <w:highlight w:val="yellow"/>
        </w:rPr>
        <w:t>DOPLNIT RČ nebo IČ</w:t>
      </w:r>
      <w:r w:rsidR="0018715E">
        <w:rPr>
          <w:rFonts w:cs="Arial"/>
          <w:szCs w:val="20"/>
          <w:highlight w:val="yellow"/>
        </w:rPr>
        <w:t>O</w:t>
      </w:r>
      <w:r w:rsidR="008A1633" w:rsidRPr="0030285D">
        <w:rPr>
          <w:rFonts w:cs="Arial"/>
          <w:szCs w:val="20"/>
          <w:highlight w:val="yellow"/>
        </w:rPr>
        <w:t>, DIČ</w:t>
      </w:r>
      <w:r w:rsidRPr="0030285D">
        <w:rPr>
          <w:rFonts w:cs="Arial"/>
          <w:szCs w:val="20"/>
          <w:highlight w:val="yellow"/>
        </w:rPr>
        <w:t xml:space="preserve"> </w:t>
      </w:r>
      <w:r w:rsidR="00640153" w:rsidRPr="0030285D">
        <w:rPr>
          <w:rFonts w:cs="Arial"/>
          <w:szCs w:val="20"/>
          <w:highlight w:val="yellow"/>
        </w:rPr>
        <w:t>ZHOTOVITELE</w:t>
      </w:r>
      <w:r w:rsidRPr="0030285D">
        <w:rPr>
          <w:rFonts w:cs="Arial"/>
          <w:szCs w:val="20"/>
        </w:rPr>
        <w:t>]</w:t>
      </w:r>
    </w:p>
    <w:p w14:paraId="105B4A65" w14:textId="40A59462" w:rsidR="0017517B" w:rsidRPr="0030285D" w:rsidRDefault="006052AA" w:rsidP="0017517B">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w:t>
      </w:r>
      <w:r w:rsidR="00196C92">
        <w:rPr>
          <w:rFonts w:cs="Arial"/>
          <w:szCs w:val="20"/>
        </w:rPr>
        <w:t>íslo</w:t>
      </w:r>
      <w:r w:rsidR="00196C92" w:rsidRPr="0030285D">
        <w:rPr>
          <w:rFonts w:cs="Arial"/>
          <w:szCs w:val="20"/>
        </w:rPr>
        <w:t xml:space="preserve"> </w:t>
      </w:r>
      <w:r w:rsidRPr="0030285D">
        <w:rPr>
          <w:rFonts w:cs="Arial"/>
          <w:szCs w:val="20"/>
        </w:rPr>
        <w:t>ú</w:t>
      </w:r>
      <w:r w:rsidR="00196C92">
        <w:rPr>
          <w:rFonts w:cs="Arial"/>
          <w:szCs w:val="20"/>
        </w:rPr>
        <w:t>čtu:</w:t>
      </w:r>
      <w:r w:rsidR="00196C92" w:rsidRPr="0030285D">
        <w:rPr>
          <w:rFonts w:cs="Arial"/>
          <w:szCs w:val="20"/>
        </w:rPr>
        <w:t xml:space="preserve"> </w:t>
      </w:r>
      <w:r w:rsidRPr="0030285D">
        <w:rPr>
          <w:rFonts w:cs="Arial"/>
          <w:szCs w:val="20"/>
        </w:rPr>
        <w:t>[</w:t>
      </w:r>
      <w:r w:rsidRPr="0030285D">
        <w:rPr>
          <w:rFonts w:cs="Arial"/>
          <w:szCs w:val="20"/>
          <w:highlight w:val="yellow"/>
        </w:rPr>
        <w:t>DOPLNIT</w:t>
      </w:r>
      <w:r w:rsidRPr="0030285D">
        <w:rPr>
          <w:rFonts w:cs="Arial"/>
          <w:szCs w:val="20"/>
        </w:rPr>
        <w:t>]</w:t>
      </w:r>
    </w:p>
    <w:p w14:paraId="1941B685" w14:textId="77777777" w:rsidR="006D0812" w:rsidRPr="0030285D" w:rsidRDefault="006052AA" w:rsidP="006D0812">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14:paraId="0903DE24" w14:textId="77777777" w:rsidR="006D0812" w:rsidRPr="0030285D" w:rsidRDefault="006052AA"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14:paraId="746DCC0A" w14:textId="77777777" w:rsidR="006D0812" w:rsidRPr="0030285D" w:rsidRDefault="006052AA"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14:paraId="333987FB" w14:textId="77777777" w:rsidR="00182D39" w:rsidRPr="0030285D" w:rsidRDefault="006052AA" w:rsidP="006D0812">
      <w:pPr>
        <w:pStyle w:val="SubjectSpecification-ContractCzechRadio"/>
      </w:pPr>
      <w:r w:rsidRPr="0030285D">
        <w:t>(dále jen jako „</w:t>
      </w:r>
      <w:r w:rsidR="00BD3AB0" w:rsidRPr="0030285D">
        <w:rPr>
          <w:b/>
        </w:rPr>
        <w:t>zhotovitel</w:t>
      </w:r>
      <w:r w:rsidRPr="0030285D">
        <w:t>“)</w:t>
      </w:r>
    </w:p>
    <w:p w14:paraId="77231F9C" w14:textId="77777777" w:rsidR="0018715E" w:rsidRDefault="0018715E" w:rsidP="00BA16BB">
      <w:pPr>
        <w:pStyle w:val="SubjectSpecification-ContractCzechRadio"/>
      </w:pPr>
    </w:p>
    <w:p w14:paraId="412274D6" w14:textId="458BDCFD" w:rsidR="00182D39" w:rsidRPr="0030285D" w:rsidRDefault="006052AA" w:rsidP="00BA16BB">
      <w:pPr>
        <w:pStyle w:val="SubjectSpecification-ContractCzechRadio"/>
      </w:pPr>
      <w:r w:rsidRPr="0030285D">
        <w:t>(dále společně jen jako „</w:t>
      </w:r>
      <w:r w:rsidRPr="0030285D">
        <w:rPr>
          <w:b/>
        </w:rPr>
        <w:t>smluvní strany</w:t>
      </w:r>
      <w:r w:rsidRPr="0030285D">
        <w:t>“</w:t>
      </w:r>
      <w:r w:rsidR="0018715E">
        <w:t xml:space="preserve"> anebo jednotlivě </w:t>
      </w:r>
      <w:r w:rsidR="003D46E6">
        <w:t xml:space="preserve">také </w:t>
      </w:r>
      <w:r w:rsidR="0018715E">
        <w:t>jako „</w:t>
      </w:r>
      <w:r w:rsidR="0018715E" w:rsidRPr="007F00D1">
        <w:rPr>
          <w:b/>
        </w:rPr>
        <w:t>smluvní strana</w:t>
      </w:r>
      <w:r w:rsidR="0018715E">
        <w:t>“</w:t>
      </w:r>
      <w:r w:rsidRPr="0030285D">
        <w:t>)</w:t>
      </w:r>
    </w:p>
    <w:p w14:paraId="61E9089C" w14:textId="77777777" w:rsidR="00182D39" w:rsidRPr="006D0812" w:rsidRDefault="00182D39" w:rsidP="00BA16BB"/>
    <w:p w14:paraId="43FC44D4" w14:textId="552FA487" w:rsidR="00BA16BB" w:rsidRPr="006D0812" w:rsidRDefault="006052AA" w:rsidP="00074552">
      <w:pPr>
        <w:jc w:val="both"/>
      </w:pPr>
      <w:r w:rsidRPr="006D0812">
        <w:t>uzavírají</w:t>
      </w:r>
      <w:r w:rsidR="00182D39" w:rsidRPr="006D0812">
        <w:t xml:space="preserve"> v souladu s ustanovením § </w:t>
      </w:r>
      <w:r w:rsidR="00BD3AB0">
        <w:t>2586</w:t>
      </w:r>
      <w:r w:rsidR="00182D39" w:rsidRPr="006D0812">
        <w:t xml:space="preserve"> a násl. z</w:t>
      </w:r>
      <w:r w:rsidR="005F7C20">
        <w:t>ákona</w:t>
      </w:r>
      <w:r w:rsidR="00182D39" w:rsidRPr="006D0812">
        <w:t xml:space="preserve"> č. 89/2012 Sb., občanský zákoník</w:t>
      </w:r>
      <w:r w:rsidR="00BE6222" w:rsidRPr="006D0812">
        <w:t>, ve znění pozdějších předpisů (dále jen „</w:t>
      </w:r>
      <w:r w:rsidR="00BE6222" w:rsidRPr="0030285D">
        <w:rPr>
          <w:b/>
        </w:rPr>
        <w:t>OZ</w:t>
      </w:r>
      <w:r w:rsidR="00BE6222" w:rsidRPr="006D0812">
        <w:t xml:space="preserve">“) </w:t>
      </w:r>
      <w:r w:rsidR="003F3AD4">
        <w:t xml:space="preserve">v rámci veřejné zakázky </w:t>
      </w:r>
      <w:r w:rsidR="003F3AD4" w:rsidRPr="00074552">
        <w:rPr>
          <w:b/>
        </w:rPr>
        <w:t>č.</w:t>
      </w:r>
      <w:r w:rsidR="007454A2" w:rsidRPr="00074552">
        <w:rPr>
          <w:b/>
        </w:rPr>
        <w:t xml:space="preserve"> </w:t>
      </w:r>
      <w:r w:rsidR="003F3AD4" w:rsidRPr="00074552">
        <w:rPr>
          <w:b/>
        </w:rPr>
        <w:t>j.</w:t>
      </w:r>
      <w:r w:rsidR="00074552" w:rsidRPr="00074552">
        <w:rPr>
          <w:b/>
        </w:rPr>
        <w:t xml:space="preserve"> MR11_2025</w:t>
      </w:r>
      <w:r w:rsidR="00074552">
        <w:rPr>
          <w:b/>
        </w:rPr>
        <w:t xml:space="preserve"> s názvem </w:t>
      </w:r>
      <w:r w:rsidR="00074552" w:rsidRPr="00074552">
        <w:rPr>
          <w:b/>
        </w:rPr>
        <w:t>Obnova chlazení počítačových sálů A,</w:t>
      </w:r>
      <w:r w:rsidR="00074552">
        <w:rPr>
          <w:b/>
        </w:rPr>
        <w:t xml:space="preserve"> </w:t>
      </w:r>
      <w:r w:rsidR="00074552" w:rsidRPr="00074552">
        <w:rPr>
          <w:b/>
        </w:rPr>
        <w:t>B v objektu ČRo Praha 2</w:t>
      </w:r>
      <w:r w:rsidR="00074552">
        <w:rPr>
          <w:b/>
        </w:rPr>
        <w:t xml:space="preserve"> </w:t>
      </w:r>
      <w:r w:rsidR="006E2A41" w:rsidRPr="000C16A3">
        <w:rPr>
          <w:rFonts w:cs="Arial"/>
          <w:szCs w:val="20"/>
        </w:rPr>
        <w:t>(dále jen jako „</w:t>
      </w:r>
      <w:r w:rsidR="006E2A41" w:rsidRPr="00D938A0">
        <w:rPr>
          <w:rFonts w:cs="Arial"/>
          <w:b/>
          <w:szCs w:val="20"/>
        </w:rPr>
        <w:t>ve</w:t>
      </w:r>
      <w:r w:rsidR="006E2A41" w:rsidRPr="000C16A3">
        <w:rPr>
          <w:rFonts w:cs="Arial"/>
          <w:b/>
          <w:szCs w:val="20"/>
        </w:rPr>
        <w:t>řejná zakázka</w:t>
      </w:r>
      <w:r w:rsidR="006E2A41" w:rsidRPr="000C16A3">
        <w:rPr>
          <w:rFonts w:cs="Arial"/>
          <w:szCs w:val="20"/>
        </w:rPr>
        <w:t xml:space="preserve">“) </w:t>
      </w:r>
      <w:r w:rsidR="00182D39" w:rsidRPr="006D0812">
        <w:t>tuto smlouvu</w:t>
      </w:r>
      <w:r w:rsidR="0044705E">
        <w:t xml:space="preserve"> o dílo</w:t>
      </w:r>
      <w:r w:rsidR="00182D39" w:rsidRPr="006D0812">
        <w:t xml:space="preserve"> (dále jen jako „</w:t>
      </w:r>
      <w:r w:rsidR="00182D39" w:rsidRPr="0030285D">
        <w:rPr>
          <w:b/>
        </w:rPr>
        <w:t>smlouva</w:t>
      </w:r>
      <w:r w:rsidR="00182D39" w:rsidRPr="006D0812">
        <w:t>“)</w:t>
      </w:r>
    </w:p>
    <w:p w14:paraId="3FE95208" w14:textId="77777777" w:rsidR="00BA16BB" w:rsidRPr="006D0812" w:rsidRDefault="006052AA" w:rsidP="00D81D5F">
      <w:pPr>
        <w:pStyle w:val="Heading-Number-ContractCzechRadio"/>
        <w:ind w:hanging="8647"/>
      </w:pPr>
      <w:r w:rsidRPr="006D0812">
        <w:t>Předmět smlouvy</w:t>
      </w:r>
    </w:p>
    <w:p w14:paraId="74FCCEA6" w14:textId="65839FAC" w:rsidR="004545D6" w:rsidRDefault="006052AA" w:rsidP="004545D6">
      <w:pPr>
        <w:pStyle w:val="ListNumber-ContractCzechRadio"/>
        <w:jc w:val="both"/>
      </w:pPr>
      <w:r w:rsidRPr="004545D6">
        <w:t xml:space="preserve">Smlouvou se zhotovitel zavazuje provést na svůj náklad a nebezpečí pro objednatele </w:t>
      </w:r>
      <w:r w:rsidR="0018715E">
        <w:t xml:space="preserve">dále specifikované </w:t>
      </w:r>
      <w:r w:rsidRPr="004545D6">
        <w:t xml:space="preserve">dílo a objednatel se zavazuje dílo převzít a zaplatit </w:t>
      </w:r>
      <w:r w:rsidR="0018715E">
        <w:t xml:space="preserve">zhotoviteli </w:t>
      </w:r>
      <w:r w:rsidRPr="004545D6">
        <w:t>cenu</w:t>
      </w:r>
      <w:r w:rsidR="0018715E">
        <w:t xml:space="preserve"> díla</w:t>
      </w:r>
      <w:r w:rsidRPr="004545D6">
        <w:t>.</w:t>
      </w:r>
      <w:r w:rsidR="00312910">
        <w:t xml:space="preserve"> </w:t>
      </w:r>
    </w:p>
    <w:p w14:paraId="2190BD07" w14:textId="1E473021" w:rsidR="00BA16BB" w:rsidRDefault="006052AA" w:rsidP="00A57352">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4545D6">
        <w:t xml:space="preserve">zhotovitele provést pro </w:t>
      </w:r>
      <w:r w:rsidR="000D6AB4">
        <w:t>objednatele</w:t>
      </w:r>
      <w:r w:rsidR="004545D6">
        <w:t xml:space="preserve"> následující dílo</w:t>
      </w:r>
      <w:r w:rsidR="00557378">
        <w:t xml:space="preserve"> </w:t>
      </w:r>
      <w:r w:rsidR="00557378">
        <w:br/>
        <w:t xml:space="preserve">- </w:t>
      </w:r>
      <w:r w:rsidR="00312910" w:rsidRPr="00274B76">
        <w:rPr>
          <w:rFonts w:cs="Arial"/>
          <w:b/>
          <w:szCs w:val="20"/>
        </w:rPr>
        <w:t>Obnova chlazení počítačových sálů A,</w:t>
      </w:r>
      <w:r w:rsidR="00312910">
        <w:rPr>
          <w:rFonts w:cs="Arial"/>
          <w:b/>
          <w:szCs w:val="20"/>
        </w:rPr>
        <w:t xml:space="preserve"> </w:t>
      </w:r>
      <w:r w:rsidR="00312910" w:rsidRPr="00274B76">
        <w:rPr>
          <w:rFonts w:cs="Arial"/>
          <w:b/>
          <w:szCs w:val="20"/>
        </w:rPr>
        <w:t>B v objektu ČRo Praha 2</w:t>
      </w:r>
      <w:r w:rsidR="00CF3F3D" w:rsidRPr="00766EDE">
        <w:rPr>
          <w:rFonts w:cs="Arial"/>
          <w:szCs w:val="20"/>
        </w:rPr>
        <w:t>,</w:t>
      </w:r>
      <w:r w:rsidR="00312910">
        <w:rPr>
          <w:rFonts w:cs="Arial"/>
          <w:b/>
          <w:szCs w:val="20"/>
        </w:rPr>
        <w:t xml:space="preserve"> </w:t>
      </w:r>
      <w:r w:rsidR="00884C6F" w:rsidRPr="006D0812">
        <w:t xml:space="preserve">blíže specifikované v příloze této smlouvy </w:t>
      </w:r>
      <w:r w:rsidR="00F24F86" w:rsidRPr="006D0812">
        <w:t>(dále také jako „</w:t>
      </w:r>
      <w:r w:rsidR="00F24F86" w:rsidRPr="0030285D">
        <w:rPr>
          <w:b/>
        </w:rPr>
        <w:t>dílo</w:t>
      </w:r>
      <w:r w:rsidR="00F24F86" w:rsidRPr="006D0812">
        <w:t xml:space="preserve">“) </w:t>
      </w:r>
      <w:r w:rsidR="0018715E">
        <w:t xml:space="preserve">a </w:t>
      </w:r>
      <w:r w:rsidR="00884C6F" w:rsidRPr="006D0812">
        <w:t xml:space="preserve">umožnit </w:t>
      </w:r>
      <w:r w:rsidR="00EB789E">
        <w:t>objednateli</w:t>
      </w:r>
      <w:r w:rsidR="00884C6F" w:rsidRPr="006D0812">
        <w:t xml:space="preserve"> nabýt vlastnické právo k</w:t>
      </w:r>
      <w:r w:rsidR="0030285D">
        <w:t> </w:t>
      </w:r>
      <w:r w:rsidR="00EB789E">
        <w:t xml:space="preserve">dílu </w:t>
      </w:r>
      <w:r w:rsidR="00884C6F" w:rsidRPr="006D0812">
        <w:t>na straně jedné</w:t>
      </w:r>
      <w:r w:rsidR="0030285D">
        <w:t>,</w:t>
      </w:r>
      <w:r w:rsidR="00884C6F" w:rsidRPr="006D0812">
        <w:t xml:space="preserve"> a </w:t>
      </w:r>
      <w:r w:rsidR="00E4753C" w:rsidRPr="006D0812">
        <w:t xml:space="preserve">povinnost </w:t>
      </w:r>
      <w:r w:rsidR="00EB789E">
        <w:t>objednatele</w:t>
      </w:r>
      <w:r w:rsidR="00884C6F" w:rsidRPr="006D0812">
        <w:t xml:space="preserve"> </w:t>
      </w:r>
      <w:r w:rsidR="00EB789E">
        <w:t>dílo</w:t>
      </w:r>
      <w:r w:rsidR="00884C6F" w:rsidRPr="006D0812">
        <w:t xml:space="preserve"> převzít a zaplatit </w:t>
      </w:r>
      <w:r w:rsidR="00EB789E">
        <w:t>zhotoviteli</w:t>
      </w:r>
      <w:r w:rsidR="00884C6F" w:rsidRPr="006D0812">
        <w:t xml:space="preserve"> cenu </w:t>
      </w:r>
      <w:r w:rsidR="00EB789E">
        <w:t xml:space="preserve">díla </w:t>
      </w:r>
      <w:r w:rsidR="00884C6F" w:rsidRPr="006D0812">
        <w:t>na straně druhé</w:t>
      </w:r>
      <w:r w:rsidR="0030285D">
        <w:rPr>
          <w:rFonts w:cs="Arial"/>
        </w:rPr>
        <w:t>;</w:t>
      </w:r>
      <w:r w:rsidR="0030285D">
        <w:t xml:space="preserve"> to vše </w:t>
      </w:r>
      <w:r w:rsidR="0030285D" w:rsidRPr="006D0812">
        <w:t xml:space="preserve">dle podmínek </w:t>
      </w:r>
      <w:r w:rsidR="0030285D">
        <w:t>stanovených touto smlouvou</w:t>
      </w:r>
      <w:r w:rsidR="00884C6F" w:rsidRPr="006D0812">
        <w:t xml:space="preserve">. </w:t>
      </w:r>
    </w:p>
    <w:p w14:paraId="1885F9D7" w14:textId="77777777" w:rsidR="001800BD" w:rsidRDefault="006052AA" w:rsidP="001800BD">
      <w:pPr>
        <w:pStyle w:val="ListNumber-ContractCzechRadio"/>
        <w:jc w:val="both"/>
      </w:pPr>
      <w:r w:rsidRPr="00D2235F">
        <w:t xml:space="preserve">Rozsah plnění </w:t>
      </w:r>
      <w:r w:rsidRPr="00602D96">
        <w:t>zhotovitele</w:t>
      </w:r>
      <w:r w:rsidRPr="00D2235F">
        <w:t xml:space="preserve"> zahrnuje zejména tyto náklady a činnosti</w:t>
      </w:r>
      <w:r>
        <w:t>, pokud to odpovídá povaze plnění dle této smlouvy</w:t>
      </w:r>
      <w:r w:rsidRPr="00D2235F">
        <w:t xml:space="preserve">: </w:t>
      </w:r>
    </w:p>
    <w:p w14:paraId="66CE6347" w14:textId="619A304D" w:rsidR="001800BD" w:rsidRPr="00052F3D" w:rsidRDefault="006052AA" w:rsidP="001800BD">
      <w:pPr>
        <w:pStyle w:val="ListLetter-ContractCzechRadio"/>
        <w:jc w:val="both"/>
      </w:pPr>
      <w:r w:rsidRPr="00D35BBB">
        <w:rPr>
          <w:rFonts w:cs="Arial"/>
          <w:bCs/>
          <w:szCs w:val="20"/>
        </w:rPr>
        <w:lastRenderedPageBreak/>
        <w:t>postupnou demontáž původních klimatizačních sestav, kompletní postupnou dodávku, instalaci a zprovoznění nových klimatizačních sestav, přidání koncových elementů VZT v chladné uličce, úpravu koncových elementů VZT v teplých uličkách, úpravu přívodu vzduchu pro VZT jednotku VZT 26.1, výměnu odtahového ventil</w:t>
      </w:r>
      <w:r w:rsidRPr="007B793E">
        <w:rPr>
          <w:rFonts w:cs="Arial"/>
          <w:bCs/>
          <w:szCs w:val="20"/>
        </w:rPr>
        <w:t>átoru na zařízení VZT 26.2</w:t>
      </w:r>
      <w:r w:rsidR="00421604">
        <w:rPr>
          <w:rFonts w:cs="Arial"/>
          <w:bCs/>
          <w:szCs w:val="20"/>
        </w:rPr>
        <w:t xml:space="preserve"> </w:t>
      </w:r>
      <w:r w:rsidRPr="007B793E">
        <w:rPr>
          <w:rFonts w:cs="Arial"/>
          <w:bCs/>
          <w:szCs w:val="20"/>
        </w:rPr>
        <w:t>včetně instalace frekvenčního měniče a další související přípravné, realizační a dokončovací prác</w:t>
      </w:r>
      <w:r w:rsidR="00064444">
        <w:rPr>
          <w:rFonts w:cs="Arial"/>
          <w:bCs/>
          <w:szCs w:val="20"/>
        </w:rPr>
        <w:t>e</w:t>
      </w:r>
      <w:r w:rsidR="00421604">
        <w:rPr>
          <w:rFonts w:cs="Arial"/>
          <w:bCs/>
          <w:szCs w:val="20"/>
        </w:rPr>
        <w:t>;</w:t>
      </w:r>
      <w:r w:rsidR="00064444">
        <w:rPr>
          <w:rFonts w:cs="Arial"/>
          <w:bCs/>
          <w:szCs w:val="20"/>
        </w:rPr>
        <w:t xml:space="preserve"> </w:t>
      </w:r>
    </w:p>
    <w:p w14:paraId="16C38126" w14:textId="77777777" w:rsidR="001800BD" w:rsidRDefault="006052AA" w:rsidP="001800BD">
      <w:pPr>
        <w:pStyle w:val="ListLetter-ContractCzechRadio"/>
        <w:jc w:val="both"/>
      </w:pPr>
      <w:r>
        <w:t>kompletní provedení prací,</w:t>
      </w:r>
      <w:r w:rsidRPr="00793E49">
        <w:t xml:space="preserve"> vč</w:t>
      </w:r>
      <w:r>
        <w:t>etně</w:t>
      </w:r>
      <w:r w:rsidRPr="00793E49">
        <w:t xml:space="preserve"> </w:t>
      </w:r>
      <w:r>
        <w:t xml:space="preserve">provedení prací, které jsou k řádnému provedení díla nezbytné a o kterých zhotovitel vzhledem ke své kvalifikaci a zkušenostem měl nebo mohl vědět; </w:t>
      </w:r>
    </w:p>
    <w:p w14:paraId="653E46ED" w14:textId="79C4EFF0" w:rsidR="001800BD" w:rsidRDefault="00CF3F3D" w:rsidP="001800BD">
      <w:pPr>
        <w:pStyle w:val="ListLetter-ContractCzechRadio"/>
        <w:jc w:val="both"/>
      </w:pPr>
      <w:r>
        <w:t xml:space="preserve">  </w:t>
      </w:r>
      <w:r w:rsidR="006052AA" w:rsidRPr="004B34D2">
        <w:t>veškeré výkony</w:t>
      </w:r>
      <w:r w:rsidR="006052AA" w:rsidRPr="00A36157">
        <w:t xml:space="preserve"> </w:t>
      </w:r>
      <w:r w:rsidR="006052AA">
        <w:t>související s řádným prováděním díla</w:t>
      </w:r>
      <w:r w:rsidR="006052AA" w:rsidRPr="004B34D2">
        <w:t>, jako např.</w:t>
      </w:r>
      <w:r w:rsidR="006052AA">
        <w:t xml:space="preserve"> </w:t>
      </w:r>
      <w:r w:rsidR="006052AA" w:rsidRPr="004B34D2">
        <w:t xml:space="preserve">doprava a přesun hmot </w:t>
      </w:r>
      <w:r w:rsidR="006052AA">
        <w:t xml:space="preserve">demontovaných i </w:t>
      </w:r>
      <w:r w:rsidR="006052AA" w:rsidRPr="004B34D2">
        <w:t>dodávaných zhotovitelem, nářadí, strojů a pracovníků zhotovitele</w:t>
      </w:r>
      <w:r w:rsidR="006052AA">
        <w:t xml:space="preserve"> na místo plnění, </w:t>
      </w:r>
      <w:r w:rsidR="006052AA" w:rsidRPr="004B34D2">
        <w:t>osvětlení pro vlastní práce zhotovitele</w:t>
      </w:r>
      <w:r w:rsidR="00242F6B">
        <w:t xml:space="preserve">, </w:t>
      </w:r>
      <w:r w:rsidR="006052AA" w:rsidRPr="004B34D2">
        <w:t xml:space="preserve">pokud bude potřebné, odvoz </w:t>
      </w:r>
      <w:r w:rsidR="006052AA">
        <w:t xml:space="preserve">demontovaných zařízení a prvků VZT, </w:t>
      </w:r>
      <w:r w:rsidR="006052AA" w:rsidRPr="004B34D2">
        <w:t>likvidaci odpadů vzniklých činností zhotovitele (doklady o likvidaci odpadů bud</w:t>
      </w:r>
      <w:r w:rsidR="006052AA">
        <w:t>ou zhotovitelem předloženy v rámci předání díla</w:t>
      </w:r>
      <w:r w:rsidR="006052AA" w:rsidRPr="004B34D2">
        <w:t>), atd.;</w:t>
      </w:r>
    </w:p>
    <w:p w14:paraId="2133CDD0" w14:textId="7EF75842" w:rsidR="001800BD" w:rsidRPr="004B34D2" w:rsidRDefault="006052AA" w:rsidP="001800BD">
      <w:pPr>
        <w:pStyle w:val="ListLetter-ContractCzechRadio"/>
        <w:jc w:val="both"/>
      </w:pPr>
      <w:r>
        <w:t xml:space="preserve">zajištění bezpečného provozu v místě plnění včetně průběžného úklidu a udržování čistoty v místě plnění, zabránění vstupu neoprávněných osob na místo plnění; </w:t>
      </w:r>
    </w:p>
    <w:p w14:paraId="5B6B64A0" w14:textId="3F6327EC" w:rsidR="001800BD" w:rsidRDefault="006052AA" w:rsidP="001800BD">
      <w:pPr>
        <w:pStyle w:val="ListLetter-ContractCzechRadio"/>
        <w:jc w:val="both"/>
      </w:pPr>
      <w:r w:rsidRPr="00FC79A3">
        <w:t>veškerá potřebná bezpečnostní opatření (BOZP, PO a ŽP)</w:t>
      </w:r>
      <w:r>
        <w:t>;</w:t>
      </w:r>
      <w:r w:rsidRPr="00FC79A3">
        <w:t xml:space="preserve"> </w:t>
      </w:r>
    </w:p>
    <w:p w14:paraId="42003394" w14:textId="77777777" w:rsidR="001800BD" w:rsidRPr="00793E49" w:rsidRDefault="006052AA" w:rsidP="001800BD">
      <w:pPr>
        <w:pStyle w:val="ListLetter-ContractCzechRadio"/>
        <w:jc w:val="both"/>
      </w:pPr>
      <w:r w:rsidRPr="008243EF">
        <w:t xml:space="preserve">provedení veškerých zkoušek a testů k prokázání požadovaných kvalitativních parametrů díla, pokud je vyžadují </w:t>
      </w:r>
      <w:r>
        <w:t xml:space="preserve">právní </w:t>
      </w:r>
      <w:r w:rsidRPr="008243EF">
        <w:t>předpisy, technické normy ČSN, ON nebo obchodní zvyklosti</w:t>
      </w:r>
      <w:r>
        <w:t>,</w:t>
      </w:r>
      <w:r w:rsidRPr="008243EF">
        <w:t xml:space="preserve"> a dodání </w:t>
      </w:r>
      <w:r>
        <w:t>příslušných osvědčení, předlože</w:t>
      </w:r>
      <w:r w:rsidRPr="008243EF">
        <w:t>ní vzorků vybraných materiálů a výrobků k posouzení objednateli</w:t>
      </w:r>
      <w:r w:rsidRPr="007F7B96">
        <w:rPr>
          <w:rFonts w:cs="Arial"/>
        </w:rPr>
        <w:t>;</w:t>
      </w:r>
    </w:p>
    <w:p w14:paraId="1CC78C5C" w14:textId="77777777" w:rsidR="001800BD" w:rsidRDefault="006052AA" w:rsidP="001800BD">
      <w:pPr>
        <w:pStyle w:val="ListLetter-ContractCzechRadio"/>
        <w:jc w:val="both"/>
      </w:pPr>
      <w:r>
        <w:t xml:space="preserve">seřízení a provedení vyzkoušení dodaného zařízení vč. </w:t>
      </w:r>
      <w:r w:rsidRPr="00BE083D">
        <w:t>zaškolení obsluhy;</w:t>
      </w:r>
    </w:p>
    <w:p w14:paraId="2E6065DD" w14:textId="7201E64B" w:rsidR="001800BD" w:rsidRPr="00793E49" w:rsidRDefault="006052AA" w:rsidP="001800BD">
      <w:pPr>
        <w:pStyle w:val="ListLetter-ContractCzechRadio"/>
        <w:jc w:val="both"/>
      </w:pPr>
      <w:r>
        <w:t xml:space="preserve">zajištění všech potřebných opatření, aby instalovaná zařízení nebyla znehodnocena provozem na místě plnění, opatření k předejití škod při transportu částí klimatizačních sestav a součástí VZT či při provádění díla v místě plnění; </w:t>
      </w:r>
    </w:p>
    <w:p w14:paraId="43308ADA" w14:textId="77777777" w:rsidR="001800BD" w:rsidRDefault="006052AA" w:rsidP="001800BD">
      <w:pPr>
        <w:pStyle w:val="ListLetter-ContractCzechRadio"/>
        <w:jc w:val="both"/>
      </w:pPr>
      <w:r>
        <w:t xml:space="preserve">zpracování návodů na údržbu předaného díla, případně návrhů provozních řádů a rovněž </w:t>
      </w:r>
      <w:r w:rsidRPr="00771A48">
        <w:t xml:space="preserve">zajištění atestů a dokladů o požadovaných vlastnostech výrobků a </w:t>
      </w:r>
      <w:r>
        <w:t xml:space="preserve">o měření a </w:t>
      </w:r>
      <w:proofErr w:type="spellStart"/>
      <w:r>
        <w:t>zaregulování</w:t>
      </w:r>
      <w:proofErr w:type="spellEnd"/>
      <w:r>
        <w:t xml:space="preserve"> zařízení, ve dvou vyhotoveních v </w:t>
      </w:r>
      <w:r w:rsidRPr="003838AA">
        <w:t xml:space="preserve">tištěné podobě a </w:t>
      </w:r>
      <w:r>
        <w:t>současně v elektronické podobě ve formátu PDF, popř. ve formátu MS Office, všechny předávané dokumenty budou zpracovány v českém jazyce nebo budou opatřeny českým překladem;</w:t>
      </w:r>
    </w:p>
    <w:p w14:paraId="384BB68C" w14:textId="77777777" w:rsidR="001800BD" w:rsidRDefault="006052AA" w:rsidP="001800BD">
      <w:pPr>
        <w:pStyle w:val="ListLetter-ContractCzechRadio"/>
        <w:jc w:val="both"/>
      </w:pPr>
      <w:r>
        <w:t xml:space="preserve">zpracování dokumentace skutečného provedení díla formou jednoho </w:t>
      </w:r>
      <w:proofErr w:type="spellStart"/>
      <w:r>
        <w:t>paré</w:t>
      </w:r>
      <w:proofErr w:type="spellEnd"/>
      <w:r>
        <w:t xml:space="preserve"> kompletní tištěné dokumentace pro provedení díla s červeně vyznačenými změnami oproti předané dokumentaci. U částí dokumentace, které nejsou změnami dotčeny, bude pouze potvrzeno provedení beze změn;  </w:t>
      </w:r>
    </w:p>
    <w:p w14:paraId="4BA6DB2C" w14:textId="77777777" w:rsidR="001800BD" w:rsidRDefault="006052AA" w:rsidP="001800BD">
      <w:pPr>
        <w:pStyle w:val="ListLetter-ContractCzechRadio"/>
        <w:jc w:val="both"/>
      </w:pPr>
      <w:r w:rsidRPr="00793E49">
        <w:t>zajištění, aby práce byly provád</w:t>
      </w:r>
      <w:r>
        <w:t xml:space="preserve">ěny tak, aby nedošlo ke škodám na technologiích v počítačových sálech či k </w:t>
      </w:r>
      <w:r w:rsidRPr="00201DA3">
        <w:t xml:space="preserve">narušení </w:t>
      </w:r>
      <w:r>
        <w:t xml:space="preserve">rozhlasového vysílání a k překročení vyhláškou stanovených hlukových limitů. </w:t>
      </w:r>
    </w:p>
    <w:p w14:paraId="4D4660C0" w14:textId="77777777" w:rsidR="001800BD" w:rsidRPr="007F7B96" w:rsidRDefault="006052AA" w:rsidP="001800BD">
      <w:pPr>
        <w:pStyle w:val="ListNumber-ContractCzechRadio"/>
        <w:tabs>
          <w:tab w:val="left" w:pos="567"/>
        </w:tabs>
        <w:spacing w:before="120" w:line="233" w:lineRule="auto"/>
        <w:jc w:val="both"/>
        <w:rPr>
          <w:rFonts w:cs="Arial"/>
        </w:rPr>
      </w:pPr>
      <w:bookmarkStart w:id="0" w:name="_Hlk193978598"/>
      <w:r w:rsidRPr="007F7B96">
        <w:rPr>
          <w:rFonts w:cs="Arial"/>
        </w:rPr>
        <w:t xml:space="preserve">Rozsah díla dle této smlouvy je pro případ rozporů posuzován v tomto pořadí, pokud se týká podkladů: </w:t>
      </w:r>
    </w:p>
    <w:p w14:paraId="1FFA716E" w14:textId="77777777" w:rsidR="001800BD" w:rsidRPr="00F32CED" w:rsidRDefault="006052AA" w:rsidP="001800BD">
      <w:pPr>
        <w:pStyle w:val="ListLetter-ContractCzechRadio"/>
        <w:jc w:val="both"/>
      </w:pPr>
      <w:r w:rsidRPr="00F32CED">
        <w:t>tato smlouva o dílo;</w:t>
      </w:r>
    </w:p>
    <w:p w14:paraId="65DE4DF8" w14:textId="733BD7EE" w:rsidR="001800BD" w:rsidRPr="004E715A" w:rsidRDefault="006052AA" w:rsidP="001800BD">
      <w:pPr>
        <w:pStyle w:val="ListLetter-ContractCzechRadio"/>
        <w:jc w:val="both"/>
      </w:pPr>
      <w:r w:rsidRPr="004E715A">
        <w:t>předaná projektová dokumentace</w:t>
      </w:r>
      <w:r w:rsidR="00FF0F56">
        <w:t>.</w:t>
      </w:r>
    </w:p>
    <w:bookmarkEnd w:id="0"/>
    <w:p w14:paraId="36238F2D" w14:textId="77777777" w:rsidR="00BA16BB" w:rsidRPr="006D0812" w:rsidRDefault="006052AA" w:rsidP="00445FDC">
      <w:pPr>
        <w:pStyle w:val="Heading-Number-ContractCzechRadio"/>
        <w:ind w:hanging="8647"/>
      </w:pPr>
      <w:r w:rsidRPr="006D0812">
        <w:lastRenderedPageBreak/>
        <w:t>Místo a doba plnění</w:t>
      </w:r>
    </w:p>
    <w:p w14:paraId="0D387191" w14:textId="3F4CB740" w:rsidR="004545D6" w:rsidRPr="004545D6" w:rsidRDefault="006052AA" w:rsidP="00EB789E">
      <w:pPr>
        <w:pStyle w:val="ListNumber-ContractCzechRadio"/>
      </w:pPr>
      <w:r w:rsidRPr="004545D6">
        <w:t xml:space="preserve">Místem provádění díla je </w:t>
      </w:r>
      <w:r w:rsidR="001800BD" w:rsidRPr="00D5737B">
        <w:rPr>
          <w:b/>
        </w:rPr>
        <w:t>objekt ČRo na adrese Vinohradská 12, Praha 2</w:t>
      </w:r>
      <w:r w:rsidR="001800BD">
        <w:t xml:space="preserve">. </w:t>
      </w:r>
    </w:p>
    <w:p w14:paraId="49696E57" w14:textId="2D9A1E33" w:rsidR="004545D6" w:rsidRPr="00D5737B" w:rsidRDefault="006052AA" w:rsidP="00242F6B">
      <w:pPr>
        <w:pStyle w:val="ListNumber-ContractCzechRadio"/>
        <w:jc w:val="both"/>
        <w:rPr>
          <w:b/>
        </w:rPr>
      </w:pPr>
      <w:r w:rsidRPr="004545D6">
        <w:t xml:space="preserve">Zhotovitel se zavazuje provést dílo </w:t>
      </w:r>
      <w:r w:rsidRPr="00D5737B">
        <w:rPr>
          <w:b/>
        </w:rPr>
        <w:t>nejpozději do 15.11.2025</w:t>
      </w:r>
      <w:r w:rsidR="00FF0F56">
        <w:rPr>
          <w:b/>
        </w:rPr>
        <w:t>.</w:t>
      </w:r>
    </w:p>
    <w:p w14:paraId="6CBACEF4" w14:textId="0908A94A" w:rsidR="004545D6" w:rsidRDefault="006052AA" w:rsidP="004545D6">
      <w:pPr>
        <w:pStyle w:val="ListNumber-ContractCzechRadio"/>
        <w:jc w:val="both"/>
      </w:pPr>
      <w:r w:rsidRPr="004545D6">
        <w:t xml:space="preserve">Na přesném datu započetí provádění díla a jeho způsobu je zhotovitel povinen se </w:t>
      </w:r>
      <w:r>
        <w:t xml:space="preserve">předem písemně </w:t>
      </w:r>
      <w:r w:rsidRPr="004545D6">
        <w:t xml:space="preserve">dohodnout s objednatelem. </w:t>
      </w:r>
    </w:p>
    <w:p w14:paraId="10C4DD7F" w14:textId="59D7BD1F" w:rsidR="001800BD" w:rsidRPr="00FF0F56" w:rsidRDefault="006052AA" w:rsidP="00766EDE">
      <w:pPr>
        <w:pStyle w:val="ListNumber-ContractCzechRadio"/>
        <w:jc w:val="both"/>
        <w:rPr>
          <w:rFonts w:cs="Arial"/>
          <w:szCs w:val="20"/>
        </w:rPr>
      </w:pPr>
      <w:r>
        <w:t xml:space="preserve">Zhotovitel je povinen provést dílo včetně realizace jednotlivých fází díla při dodržení </w:t>
      </w:r>
      <w:r w:rsidR="003E1437">
        <w:t>jednotlivých fází</w:t>
      </w:r>
      <w:r>
        <w:t xml:space="preserve"> v souladu s přílohou této smlouvy – </w:t>
      </w:r>
      <w:r w:rsidRPr="00D5737B">
        <w:rPr>
          <w:b/>
        </w:rPr>
        <w:t>Závazný časový harmonogram pro realizaci veřejné zakázky</w:t>
      </w:r>
      <w:r>
        <w:t>. Pokud dojde v důsledku skutečností na straně objednatele k prodlení se započetím provádění díla, či jednotlivých fází díla, pak bude o tuto dobu prodlení prodloužena doba dokončení díla.</w:t>
      </w:r>
    </w:p>
    <w:p w14:paraId="6B72067C" w14:textId="7473AC0D" w:rsidR="001800BD" w:rsidRDefault="006052AA" w:rsidP="001800BD">
      <w:pPr>
        <w:pStyle w:val="ListNumber-ContractCzechRadio"/>
        <w:spacing w:after="0" w:line="240" w:lineRule="auto"/>
        <w:jc w:val="both"/>
      </w:pPr>
      <w:r>
        <w:t xml:space="preserve">Zhotovitel je povinen při provádění díla dodržet následující </w:t>
      </w:r>
      <w:r w:rsidR="00545D83">
        <w:t>fáze:</w:t>
      </w:r>
    </w:p>
    <w:p w14:paraId="106FA97A" w14:textId="77777777" w:rsidR="001800BD" w:rsidRDefault="001800BD" w:rsidP="001800BD">
      <w:pPr>
        <w:pStyle w:val="ListNumber-ContractCzechRadio"/>
        <w:numPr>
          <w:ilvl w:val="0"/>
          <w:numId w:val="0"/>
        </w:numPr>
        <w:spacing w:after="0" w:line="240" w:lineRule="auto"/>
        <w:ind w:left="312"/>
        <w:jc w:val="both"/>
      </w:pPr>
    </w:p>
    <w:p w14:paraId="26C56C7D" w14:textId="06C938EB" w:rsidR="001800BD" w:rsidRPr="008A1404" w:rsidRDefault="00545D83" w:rsidP="001800BD">
      <w:pPr>
        <w:pStyle w:val="ListLetter-ContractCzechRadio"/>
        <w:jc w:val="both"/>
      </w:pPr>
      <w:r w:rsidRPr="003113C7">
        <w:rPr>
          <w:b/>
        </w:rPr>
        <w:t>fáze</w:t>
      </w:r>
      <w:r w:rsidR="006052AA" w:rsidRPr="003113C7">
        <w:rPr>
          <w:b/>
        </w:rPr>
        <w:t xml:space="preserve"> č. 1</w:t>
      </w:r>
      <w:r w:rsidR="006052AA" w:rsidRPr="003113C7">
        <w:t xml:space="preserve"> (je</w:t>
      </w:r>
      <w:r w:rsidRPr="003113C7">
        <w:t xml:space="preserve">jíž </w:t>
      </w:r>
      <w:r w:rsidR="006052AA" w:rsidRPr="003113C7">
        <w:t xml:space="preserve">součástí je předání místa provádění díla a zahájení přípravy zakázky); </w:t>
      </w:r>
      <w:r w:rsidR="006052AA" w:rsidRPr="00FF0F56">
        <w:t xml:space="preserve">zhotovitel je povinen zahájit plnění </w:t>
      </w:r>
      <w:r w:rsidRPr="00FF0F56">
        <w:t xml:space="preserve">této fáze </w:t>
      </w:r>
      <w:r w:rsidR="006052AA" w:rsidRPr="00FF0F56">
        <w:t xml:space="preserve">nejpozději do 10 dnů ode dne účinnosti smlouvy, </w:t>
      </w:r>
      <w:r w:rsidRPr="00FF0F56">
        <w:t>fáze b</w:t>
      </w:r>
      <w:r w:rsidR="006052AA" w:rsidRPr="008A1404">
        <w:t>ude dokončen</w:t>
      </w:r>
      <w:r w:rsidRPr="008A1404">
        <w:t>a</w:t>
      </w:r>
      <w:r w:rsidR="006052AA" w:rsidRPr="008A1404">
        <w:t xml:space="preserve"> </w:t>
      </w:r>
      <w:r w:rsidR="006052AA" w:rsidRPr="008A1404">
        <w:rPr>
          <w:b/>
        </w:rPr>
        <w:t>nejpozději do 10 dnů</w:t>
      </w:r>
      <w:r w:rsidR="006052AA" w:rsidRPr="008A1404">
        <w:t xml:space="preserve"> </w:t>
      </w:r>
      <w:r w:rsidR="006052AA" w:rsidRPr="008A1404">
        <w:rPr>
          <w:b/>
        </w:rPr>
        <w:t>od dne účinnosti smlouvy</w:t>
      </w:r>
      <w:r w:rsidR="006052AA" w:rsidRPr="008A1404">
        <w:t>;</w:t>
      </w:r>
    </w:p>
    <w:p w14:paraId="06A44836" w14:textId="0EE8C2A9" w:rsidR="00DD034C" w:rsidRPr="00DD034C" w:rsidRDefault="00FF0F56" w:rsidP="00766EDE">
      <w:pPr>
        <w:pStyle w:val="ListLetter-ContractCzechRadio"/>
        <w:numPr>
          <w:ilvl w:val="0"/>
          <w:numId w:val="0"/>
        </w:numPr>
        <w:tabs>
          <w:tab w:val="clear" w:pos="312"/>
          <w:tab w:val="left" w:pos="709"/>
        </w:tabs>
        <w:ind w:left="567" w:hanging="255"/>
        <w:jc w:val="both"/>
        <w:rPr>
          <w:highlight w:val="yellow"/>
        </w:rPr>
      </w:pPr>
      <w:r w:rsidRPr="00766EDE">
        <w:t>b)</w:t>
      </w:r>
      <w:r>
        <w:rPr>
          <w:b/>
        </w:rPr>
        <w:t xml:space="preserve"> </w:t>
      </w:r>
      <w:r w:rsidR="00545D83" w:rsidRPr="008A1404">
        <w:rPr>
          <w:b/>
        </w:rPr>
        <w:t>fáze</w:t>
      </w:r>
      <w:r w:rsidR="006052AA" w:rsidRPr="008A1404">
        <w:rPr>
          <w:b/>
        </w:rPr>
        <w:t xml:space="preserve"> č. 2</w:t>
      </w:r>
      <w:r w:rsidR="006052AA" w:rsidRPr="008A1404">
        <w:t xml:space="preserve"> (je</w:t>
      </w:r>
      <w:r w:rsidR="00545D83" w:rsidRPr="008A1404">
        <w:t>jíž</w:t>
      </w:r>
      <w:r w:rsidR="006052AA" w:rsidRPr="008A1404">
        <w:t xml:space="preserve"> součástí je provedení přípravných prací, zajištění klimatizačních jednotek, odtahového</w:t>
      </w:r>
      <w:r w:rsidR="006052AA" w:rsidRPr="003113C7">
        <w:t xml:space="preserve"> ventilátoru a materiálu potřebného k realizaci zakázky); zhotovitel je povinen zahájit</w:t>
      </w:r>
      <w:r w:rsidR="006052AA">
        <w:t xml:space="preserve"> plnění t</w:t>
      </w:r>
      <w:r w:rsidR="00545D83">
        <w:t>éto</w:t>
      </w:r>
      <w:r w:rsidR="006052AA">
        <w:t xml:space="preserve"> </w:t>
      </w:r>
      <w:r w:rsidR="00545D83">
        <w:t>fáze</w:t>
      </w:r>
      <w:r w:rsidR="006052AA">
        <w:t xml:space="preserve"> </w:t>
      </w:r>
      <w:r w:rsidR="006052AA" w:rsidRPr="007B793E">
        <w:t>neprodleně ode dne účinnosti smlouvy</w:t>
      </w:r>
      <w:r w:rsidR="006052AA" w:rsidRPr="00706BE3">
        <w:t>,</w:t>
      </w:r>
      <w:r w:rsidR="006052AA">
        <w:t xml:space="preserve"> </w:t>
      </w:r>
      <w:r w:rsidR="00545D83">
        <w:t xml:space="preserve">fáze </w:t>
      </w:r>
      <w:r w:rsidR="006052AA">
        <w:t>bude dokončen</w:t>
      </w:r>
      <w:r w:rsidR="00545D83">
        <w:t>a</w:t>
      </w:r>
      <w:r w:rsidR="006052AA">
        <w:t xml:space="preserve"> do zahájení plnění </w:t>
      </w:r>
      <w:r w:rsidR="00545D83">
        <w:t xml:space="preserve">fáze č. </w:t>
      </w:r>
      <w:r w:rsidR="006052AA">
        <w:t xml:space="preserve">č. 3, </w:t>
      </w:r>
      <w:r w:rsidR="006052AA" w:rsidRPr="00024B2F">
        <w:rPr>
          <w:b/>
        </w:rPr>
        <w:t>nejpozději však do 1.10.2025</w:t>
      </w:r>
      <w:r w:rsidR="006052AA">
        <w:t>;</w:t>
      </w:r>
    </w:p>
    <w:p w14:paraId="28D704CA" w14:textId="447F2B3F" w:rsidR="00DD034C" w:rsidRDefault="00545D83" w:rsidP="00766EDE">
      <w:pPr>
        <w:pStyle w:val="ListLetter-ContractCzechRadio"/>
        <w:numPr>
          <w:ilvl w:val="2"/>
          <w:numId w:val="45"/>
        </w:numPr>
        <w:tabs>
          <w:tab w:val="clear" w:pos="312"/>
          <w:tab w:val="clear" w:pos="624"/>
          <w:tab w:val="clear" w:pos="936"/>
          <w:tab w:val="left" w:pos="851"/>
        </w:tabs>
        <w:ind w:left="567" w:hanging="283"/>
        <w:jc w:val="both"/>
      </w:pPr>
      <w:r w:rsidRPr="008A1404">
        <w:rPr>
          <w:b/>
        </w:rPr>
        <w:t>fáze</w:t>
      </w:r>
      <w:r w:rsidR="006052AA" w:rsidRPr="008A1404">
        <w:rPr>
          <w:b/>
        </w:rPr>
        <w:t xml:space="preserve"> č. 3</w:t>
      </w:r>
      <w:r w:rsidR="006052AA">
        <w:t xml:space="preserve"> (je</w:t>
      </w:r>
      <w:r>
        <w:t>jíž</w:t>
      </w:r>
      <w:r w:rsidR="006052AA">
        <w:t xml:space="preserve"> součástí je realizace zakázky včetně provedení veškerých montážních a instalačních prací v místě plnění); zhotovitel je povinen zahájit plnění t</w:t>
      </w:r>
      <w:r>
        <w:t xml:space="preserve">éto fáze </w:t>
      </w:r>
      <w:r w:rsidR="006052AA">
        <w:t>nejpozději do 1.10.2025</w:t>
      </w:r>
      <w:r w:rsidR="00FF0F56">
        <w:t xml:space="preserve"> a</w:t>
      </w:r>
      <w:r>
        <w:t xml:space="preserve"> </w:t>
      </w:r>
      <w:r w:rsidR="006052AA">
        <w:t xml:space="preserve">musí být </w:t>
      </w:r>
      <w:r w:rsidR="006052AA" w:rsidRPr="00491E0A">
        <w:t>dokončen</w:t>
      </w:r>
      <w:r w:rsidRPr="00491E0A">
        <w:t>a</w:t>
      </w:r>
      <w:r w:rsidR="006052AA" w:rsidRPr="008A1404">
        <w:rPr>
          <w:b/>
        </w:rPr>
        <w:t xml:space="preserve"> nejpozději do 12.11.2025;</w:t>
      </w:r>
      <w:r w:rsidR="00DD034C">
        <w:t xml:space="preserve"> </w:t>
      </w:r>
      <w:r w:rsidR="00DD034C" w:rsidRPr="00063979">
        <w:t>Zhotovitel</w:t>
      </w:r>
      <w:r w:rsidR="00DD034C">
        <w:t xml:space="preserve"> není oprávněn započít s plněním fáze č. 3, pokud nebude mít jistotu dokončení daného fáze v termínech v souladu s touto smlouvou a Závazným časovým harmonogramem pro realizaci veřejné zakázky. </w:t>
      </w:r>
    </w:p>
    <w:p w14:paraId="264C5F4B" w14:textId="5DAAF9AF" w:rsidR="001800BD" w:rsidRDefault="00CF3F3D" w:rsidP="00766EDE">
      <w:pPr>
        <w:pStyle w:val="ListLetter-ContractCzechRadio"/>
        <w:tabs>
          <w:tab w:val="clear" w:pos="624"/>
          <w:tab w:val="left" w:pos="567"/>
        </w:tabs>
        <w:ind w:hanging="340"/>
        <w:jc w:val="both"/>
      </w:pPr>
      <w:r>
        <w:rPr>
          <w:b/>
        </w:rPr>
        <w:t xml:space="preserve"> </w:t>
      </w:r>
      <w:r w:rsidR="00545D83" w:rsidRPr="00DD034C">
        <w:rPr>
          <w:b/>
        </w:rPr>
        <w:t xml:space="preserve">fáze </w:t>
      </w:r>
      <w:r w:rsidR="006052AA" w:rsidRPr="00DD034C">
        <w:rPr>
          <w:b/>
        </w:rPr>
        <w:t>č. 4</w:t>
      </w:r>
      <w:r w:rsidR="006052AA">
        <w:t xml:space="preserve"> (je</w:t>
      </w:r>
      <w:r w:rsidR="00545D83">
        <w:t>jíž</w:t>
      </w:r>
      <w:r w:rsidR="006052AA">
        <w:t xml:space="preserve"> součástí je zpracování projekční a předávací dokumentace, uvedení do provozu včetně </w:t>
      </w:r>
      <w:proofErr w:type="spellStart"/>
      <w:r w:rsidR="006052AA">
        <w:t>zaregulování</w:t>
      </w:r>
      <w:proofErr w:type="spellEnd"/>
      <w:r w:rsidR="006052AA">
        <w:t>, provedení výchozí revize elektro, dokončení realizace zakázky, předání díla a místa stavby);</w:t>
      </w:r>
      <w:r w:rsidR="00545D83">
        <w:t xml:space="preserve"> fáze </w:t>
      </w:r>
      <w:r w:rsidR="006052AA">
        <w:t>musí být dokončen</w:t>
      </w:r>
      <w:r w:rsidR="00545D83">
        <w:t>a</w:t>
      </w:r>
      <w:r w:rsidR="006052AA">
        <w:t xml:space="preserve"> </w:t>
      </w:r>
      <w:r w:rsidR="006052AA" w:rsidRPr="00024B2F">
        <w:rPr>
          <w:b/>
        </w:rPr>
        <w:t>nejpozději do 14.11.2025</w:t>
      </w:r>
      <w:r w:rsidR="00FF0F56">
        <w:t>.</w:t>
      </w:r>
    </w:p>
    <w:p w14:paraId="55A24E31" w14:textId="77777777" w:rsidR="004545D6" w:rsidRPr="004545D6" w:rsidRDefault="006052AA" w:rsidP="004545D6">
      <w:pPr>
        <w:pStyle w:val="ListNumber-ContractCzechRadio"/>
        <w:jc w:val="both"/>
      </w:pPr>
      <w:r w:rsidRPr="004545D6">
        <w:t xml:space="preserve">Zhotovitel je povinen při provádění díla dodržovat pravidla bezpečnosti a ochrany zdraví při práci, pravidla požární bezpečnosti a vnitřní předpisy objednatele, se </w:t>
      </w:r>
      <w:r w:rsidR="0030285D">
        <w:t>kterými byl seznámen. Přílohou této smlouvy</w:t>
      </w:r>
      <w:r w:rsidRPr="004545D6">
        <w:t xml:space="preserve"> jsou „Podmínky provádění činností externích osob v objektech ČRo“, které je zhotovitel povinen dodržovat</w:t>
      </w:r>
      <w:r w:rsidR="00EB789E">
        <w:t>.</w:t>
      </w:r>
    </w:p>
    <w:p w14:paraId="4E9E88D7" w14:textId="6698D435" w:rsidR="004545D6" w:rsidRPr="004545D6" w:rsidRDefault="006052AA" w:rsidP="00214A85">
      <w:pPr>
        <w:pStyle w:val="ListNumber-ContractCzechRadio"/>
        <w:jc w:val="both"/>
      </w:pPr>
      <w:r w:rsidRPr="004545D6">
        <w:t>Zhotovitel se zavazuje uvést místo provádění díla do původního stavu a na vlastní náklady odstranit v souladu s platnými právními předpisy odpad vzniklý při provádění díla</w:t>
      </w:r>
      <w:r w:rsidR="00515E62">
        <w:t xml:space="preserve"> spolu s veškerým nevyužitým materiálem</w:t>
      </w:r>
      <w:r w:rsidR="00536578">
        <w:t>,</w:t>
      </w:r>
      <w:r w:rsidR="00AD68DA" w:rsidRPr="00AD68DA">
        <w:t xml:space="preserve"> </w:t>
      </w:r>
      <w:r w:rsidR="00AD68DA">
        <w:t>a to nejpozději ke dni odevzdání díla objednateli</w:t>
      </w:r>
      <w:r w:rsidRPr="004545D6">
        <w:t>.</w:t>
      </w:r>
      <w:r w:rsidR="001558ED">
        <w:t xml:space="preserve"> Současně zhotovitel podpisem této smlouvy prohlašuje, že se dostatečným způsobem seznámil s místem </w:t>
      </w:r>
      <w:r w:rsidR="00C71EB7">
        <w:t xml:space="preserve">provádění </w:t>
      </w:r>
      <w:r w:rsidR="001558ED">
        <w:t>díla</w:t>
      </w:r>
      <w:r w:rsidR="0030285D">
        <w:t>,</w:t>
      </w:r>
      <w:r w:rsidR="001558ED">
        <w:t xml:space="preserve"> a je tak plně způsobilý k řádnému plnění povinností dle této smlouvy.</w:t>
      </w:r>
    </w:p>
    <w:p w14:paraId="32F46E2F" w14:textId="77777777" w:rsidR="00BA16BB" w:rsidRPr="006D0812" w:rsidRDefault="006052AA" w:rsidP="00445FDC">
      <w:pPr>
        <w:pStyle w:val="Heading-Number-ContractCzechRadio"/>
        <w:ind w:hanging="8647"/>
      </w:pPr>
      <w:r w:rsidRPr="006D0812">
        <w:t xml:space="preserve">Cena </w:t>
      </w:r>
      <w:r w:rsidR="00882671">
        <w:t>díla</w:t>
      </w:r>
      <w:r w:rsidRPr="006D0812">
        <w:t xml:space="preserve"> a platební podmínky</w:t>
      </w:r>
    </w:p>
    <w:p w14:paraId="6633BEE3" w14:textId="03399AB3" w:rsidR="004545D6" w:rsidRPr="004545D6" w:rsidRDefault="006052AA" w:rsidP="009A00D3">
      <w:pPr>
        <w:pStyle w:val="ListNumber-ContractCzechRadio"/>
        <w:jc w:val="both"/>
      </w:pPr>
      <w:r w:rsidRPr="004545D6">
        <w:t xml:space="preserve">Cena díla je </w:t>
      </w:r>
      <w:r w:rsidR="003F3AD4">
        <w:t xml:space="preserve">dána nabídkou zhotovitele ve veřejné zakázce </w:t>
      </w:r>
      <w:r w:rsidRPr="004545D6">
        <w:t>a činí</w:t>
      </w:r>
      <w:r>
        <w:t xml:space="preserve"> </w:t>
      </w:r>
      <w:r w:rsidRPr="009A00D3">
        <w:rPr>
          <w:rFonts w:cs="Arial"/>
          <w:b/>
          <w:szCs w:val="20"/>
        </w:rPr>
        <w:t>[</w:t>
      </w:r>
      <w:r w:rsidRPr="009A00D3">
        <w:rPr>
          <w:rFonts w:cs="Arial"/>
          <w:b/>
          <w:szCs w:val="20"/>
          <w:highlight w:val="yellow"/>
        </w:rPr>
        <w:t>DOPLNIT</w:t>
      </w:r>
      <w:proofErr w:type="gramStart"/>
      <w:r w:rsidRPr="002877A1">
        <w:rPr>
          <w:rFonts w:cs="Arial"/>
          <w:b/>
          <w:szCs w:val="20"/>
        </w:rPr>
        <w:t>],</w:t>
      </w:r>
      <w:r w:rsidRPr="007F00D1">
        <w:rPr>
          <w:rFonts w:cs="Arial"/>
          <w:b/>
          <w:szCs w:val="20"/>
        </w:rPr>
        <w:t>-</w:t>
      </w:r>
      <w:proofErr w:type="gramEnd"/>
      <w:r w:rsidRPr="007F00D1">
        <w:rPr>
          <w:rFonts w:cs="Arial"/>
          <w:b/>
          <w:szCs w:val="20"/>
        </w:rPr>
        <w:t xml:space="preserve"> </w:t>
      </w:r>
      <w:r w:rsidRPr="007F00D1">
        <w:rPr>
          <w:b/>
        </w:rPr>
        <w:t>Kč</w:t>
      </w:r>
      <w:r w:rsidR="009A00D3">
        <w:t xml:space="preserve"> (slovy: </w:t>
      </w:r>
      <w:r w:rsidR="009A00D3" w:rsidRPr="009A00D3">
        <w:t>[</w:t>
      </w:r>
      <w:r w:rsidR="009A00D3" w:rsidRPr="007F00D1">
        <w:rPr>
          <w:highlight w:val="yellow"/>
        </w:rPr>
        <w:t>DOPLNIT</w:t>
      </w:r>
      <w:r w:rsidR="009A00D3" w:rsidRPr="009A00D3">
        <w:t>]</w:t>
      </w:r>
      <w:r w:rsidR="009A00D3">
        <w:t xml:space="preserve"> korun českých)</w:t>
      </w:r>
      <w:r>
        <w:t xml:space="preserve"> </w:t>
      </w:r>
      <w:r w:rsidRPr="007F00D1">
        <w:rPr>
          <w:b/>
        </w:rPr>
        <w:t>bez DPH</w:t>
      </w:r>
      <w:r>
        <w:t xml:space="preserve">. </w:t>
      </w:r>
      <w:r w:rsidR="00196C92">
        <w:t>R</w:t>
      </w:r>
      <w:r w:rsidR="00196C92" w:rsidRPr="00AF32E6">
        <w:t>ežim</w:t>
      </w:r>
      <w:r w:rsidR="00196C92">
        <w:t xml:space="preserve"> DPH</w:t>
      </w:r>
      <w:r w:rsidR="00196C92" w:rsidRPr="00AF32E6">
        <w:t xml:space="preserve"> </w:t>
      </w:r>
      <w:r w:rsidR="00196C92">
        <w:t>bude uplatněn v souladu se</w:t>
      </w:r>
      <w:r w:rsidR="00196C92" w:rsidRPr="007A0E70">
        <w:t xml:space="preserve"> zákon</w:t>
      </w:r>
      <w:r w:rsidR="00196C92">
        <w:t>em</w:t>
      </w:r>
      <w:r w:rsidR="00196C92" w:rsidRPr="007A0E70">
        <w:t xml:space="preserve"> č. 235/2004 Sb., o </w:t>
      </w:r>
      <w:r w:rsidR="00196C92">
        <w:t>dani z přidané hodnoty, ve znění pozdějších předpisů (dále jen „</w:t>
      </w:r>
      <w:r w:rsidR="00196C92" w:rsidRPr="00E02CC8">
        <w:rPr>
          <w:b/>
        </w:rPr>
        <w:t>ZDPH</w:t>
      </w:r>
      <w:r w:rsidR="00196C92">
        <w:t>“).</w:t>
      </w:r>
      <w:r w:rsidRPr="004545D6">
        <w:t xml:space="preserve"> </w:t>
      </w:r>
      <w:r w:rsidR="00196C92">
        <w:t>R</w:t>
      </w:r>
      <w:r w:rsidR="005F7C20">
        <w:t xml:space="preserve">ozpis ceny </w:t>
      </w:r>
      <w:r w:rsidR="00CB68FD">
        <w:t xml:space="preserve">díla </w:t>
      </w:r>
      <w:r w:rsidR="005F7C20">
        <w:t>je uveden v příloze této smlouvy.</w:t>
      </w:r>
    </w:p>
    <w:p w14:paraId="6A2F050C" w14:textId="4BE9D76D" w:rsidR="004545D6" w:rsidRPr="004545D6" w:rsidRDefault="006052AA" w:rsidP="004545D6">
      <w:pPr>
        <w:pStyle w:val="ListNumber-ContractCzechRadio"/>
        <w:jc w:val="both"/>
      </w:pPr>
      <w:r>
        <w:lastRenderedPageBreak/>
        <w:t>Cena</w:t>
      </w:r>
      <w:r w:rsidRPr="004545D6">
        <w:t xml:space="preserve"> dle předchozí</w:t>
      </w:r>
      <w:r>
        <w:t>ho odstavce je konečná</w:t>
      </w:r>
      <w:r w:rsidRPr="004545D6">
        <w:t xml:space="preserve"> a zahrnuje veškeré náklady zhotovitele související s provedením díla </w:t>
      </w:r>
      <w:r w:rsidR="009A00D3">
        <w:t>a splnění</w:t>
      </w:r>
      <w:r w:rsidR="00515E62">
        <w:t>m</w:t>
      </w:r>
      <w:r w:rsidR="009A00D3">
        <w:t xml:space="preserve"> všech povinností </w:t>
      </w:r>
      <w:r w:rsidRPr="004545D6">
        <w:t>dle této smlouvy (např. doprava</w:t>
      </w:r>
      <w:r w:rsidR="009A00D3">
        <w:t xml:space="preserve"> materiálu a zboží </w:t>
      </w:r>
      <w:r w:rsidR="00FF0F56">
        <w:t xml:space="preserve">nutného </w:t>
      </w:r>
      <w:r w:rsidR="009A00D3">
        <w:t xml:space="preserve">k provedení díla, navrácení místa provádění díla do původního stavu, náklady na likvidaci </w:t>
      </w:r>
      <w:r w:rsidR="00AD382A">
        <w:t xml:space="preserve">vzniklých </w:t>
      </w:r>
      <w:r w:rsidR="009A00D3">
        <w:t>odpadů,</w:t>
      </w:r>
      <w:r w:rsidRPr="004545D6">
        <w:t xml:space="preserve"> </w:t>
      </w:r>
      <w:r w:rsidR="00B612F1">
        <w:t>cla a jiné poplatky, a další náklady nezbytné k řádnému provedení díla</w:t>
      </w:r>
      <w:r w:rsidRPr="004545D6">
        <w:t>)</w:t>
      </w:r>
      <w:r w:rsidR="002932DA">
        <w:t xml:space="preserve">. Objednatel neposkytuje </w:t>
      </w:r>
      <w:r w:rsidR="00A03C12">
        <w:t xml:space="preserve">zhotoviteli </w:t>
      </w:r>
      <w:r w:rsidR="002932DA">
        <w:t>jakékoli zálohy.</w:t>
      </w:r>
    </w:p>
    <w:p w14:paraId="28E17D7E" w14:textId="663BADBF" w:rsidR="004545D6" w:rsidRPr="004545D6" w:rsidRDefault="006052AA" w:rsidP="004545D6">
      <w:pPr>
        <w:pStyle w:val="ListNumber-ContractCzechRadio"/>
        <w:jc w:val="both"/>
      </w:pPr>
      <w:r w:rsidRPr="004545D6">
        <w:t xml:space="preserve">Úhrada ceny bude provedena </w:t>
      </w:r>
      <w:r w:rsidR="00196C92">
        <w:t xml:space="preserve">objednatelem </w:t>
      </w:r>
      <w:r w:rsidRPr="004545D6">
        <w:t xml:space="preserve">po </w:t>
      </w:r>
      <w:r w:rsidR="00294342">
        <w:t>odevzdání díla</w:t>
      </w:r>
      <w:r w:rsidR="00882671">
        <w:t xml:space="preserve"> </w:t>
      </w:r>
      <w:r w:rsidR="0030285D">
        <w:t>objednateli</w:t>
      </w:r>
      <w:r w:rsidR="00CB68FD">
        <w:t xml:space="preserve"> </w:t>
      </w:r>
      <w:r w:rsidRPr="004545D6">
        <w:t>na základě daňového dokladu (</w:t>
      </w:r>
      <w:r w:rsidR="0030285D">
        <w:t>dále jen „</w:t>
      </w:r>
      <w:r w:rsidR="0030285D" w:rsidRPr="0030285D">
        <w:rPr>
          <w:b/>
        </w:rPr>
        <w:t>faktura</w:t>
      </w:r>
      <w:r w:rsidR="0030285D">
        <w:t>“</w:t>
      </w:r>
      <w:r w:rsidRPr="004545D6">
        <w:t>). Zhotovitel má právo na zaplacení ceny</w:t>
      </w:r>
      <w:r w:rsidR="00E95197">
        <w:t xml:space="preserve"> díla</w:t>
      </w:r>
      <w:r w:rsidRPr="004545D6">
        <w:t xml:space="preserve"> okamžikem řádného splnění svého závazku, tedy okamžikem </w:t>
      </w:r>
      <w:r w:rsidR="00294342">
        <w:t xml:space="preserve">odevzdání </w:t>
      </w:r>
      <w:r w:rsidR="009F26C7">
        <w:t xml:space="preserve">řádně dokončeného </w:t>
      </w:r>
      <w:r w:rsidR="00294342">
        <w:t>díla</w:t>
      </w:r>
      <w:r w:rsidR="0030285D">
        <w:t xml:space="preserve"> objednateli</w:t>
      </w:r>
      <w:r w:rsidR="00294342">
        <w:t>.</w:t>
      </w:r>
      <w:r w:rsidRPr="004545D6">
        <w:t xml:space="preserve">  </w:t>
      </w:r>
    </w:p>
    <w:p w14:paraId="6D982655" w14:textId="6261976D" w:rsidR="005F7C20" w:rsidRDefault="006052AA" w:rsidP="005F7C20">
      <w:pPr>
        <w:pStyle w:val="ListNumber-ContractCzechRadio"/>
        <w:jc w:val="both"/>
      </w:pPr>
      <w:r>
        <w:t xml:space="preserve">Splatnost faktury činí 24 dnů od </w:t>
      </w:r>
      <w:r w:rsidR="000D1195">
        <w:t xml:space="preserve">data </w:t>
      </w:r>
      <w:r>
        <w:t xml:space="preserve">jejího </w:t>
      </w:r>
      <w:r w:rsidR="00A60AB1">
        <w:t xml:space="preserve">vystavení zhotovitelem </w:t>
      </w:r>
      <w:r>
        <w:t xml:space="preserve">za předpokladu, že k doručení faktury </w:t>
      </w:r>
      <w:r w:rsidR="00973895">
        <w:t xml:space="preserve">objednateli </w:t>
      </w:r>
      <w:r>
        <w:t xml:space="preserve">dojde do 3 dnů od data jejího vystavení. V případě pozdějšího doručení faktury činí splatnost 21 dnů od data jejího skutečného doručení objednateli. </w:t>
      </w:r>
      <w:r w:rsidR="00973895" w:rsidRPr="00BC1D89">
        <w:t xml:space="preserve">Využije-li </w:t>
      </w:r>
      <w:r w:rsidR="00973895">
        <w:t>zhotovitel</w:t>
      </w:r>
      <w:r w:rsidR="00973895" w:rsidRPr="00BC1D89">
        <w:t xml:space="preserve"> možnost zaslat objednateli fakturu elektronickou poštou, je povinen ji zaslat v PDF formátu ze své e-mailové adresy na e-mailovou adresu objednatele </w:t>
      </w:r>
      <w:hyperlink r:id="rId8" w:history="1">
        <w:r w:rsidR="00973895" w:rsidRPr="00A202CF">
          <w:rPr>
            <w:rStyle w:val="Hypertextovodkaz"/>
            <w:b/>
          </w:rPr>
          <w:t>fakturace@rozhlas.cz</w:t>
        </w:r>
      </w:hyperlink>
      <w:r w:rsidR="00973895" w:rsidRPr="0041566C">
        <w:t xml:space="preserve"> a v kopii na e-mailovou adresu zástupce objednatele pro věcná jednání dle této smlouvy</w:t>
      </w:r>
      <w:r w:rsidR="00973895" w:rsidRPr="00BC1D89">
        <w:t xml:space="preserve">. Za den doručení faktury se v takovém případě považuje den jejího doručení do </w:t>
      </w:r>
      <w:r w:rsidR="00973895">
        <w:t>uvedených e-mailových</w:t>
      </w:r>
      <w:r w:rsidR="00973895" w:rsidRPr="00BC1D89">
        <w:t xml:space="preserve"> schrán</w:t>
      </w:r>
      <w:r w:rsidR="00973895">
        <w:t>ek</w:t>
      </w:r>
      <w:r w:rsidR="00973895" w:rsidRPr="00BC1D89">
        <w:t xml:space="preserve"> objednatele.</w:t>
      </w:r>
    </w:p>
    <w:p w14:paraId="010389BD" w14:textId="726F07DD" w:rsidR="0084627F" w:rsidRPr="006D0812" w:rsidRDefault="006052AA" w:rsidP="0084627F">
      <w:pPr>
        <w:pStyle w:val="ListNumber-ContractCzechRadio"/>
        <w:jc w:val="both"/>
      </w:pPr>
      <w:r w:rsidRPr="006D0812">
        <w:t xml:space="preserve">Faktura musí mít veškeré náležitosti dle platných právních předpisů a její </w:t>
      </w:r>
      <w:r w:rsidR="00973895">
        <w:t>přílohou</w:t>
      </w:r>
      <w:r w:rsidR="00973895" w:rsidRPr="006D0812">
        <w:t xml:space="preserve"> </w:t>
      </w:r>
      <w:r w:rsidRPr="006D0812">
        <w:t xml:space="preserve">musí být kopie protokolu o odevzdání </w:t>
      </w:r>
      <w:r w:rsidR="001558ED">
        <w:t xml:space="preserve">díla </w:t>
      </w:r>
      <w:r w:rsidR="00973895">
        <w:t>potvrzeného</w:t>
      </w:r>
      <w:r w:rsidR="00973895" w:rsidRPr="006D0812">
        <w:t xml:space="preserve"> </w:t>
      </w:r>
      <w:r w:rsidR="00973895">
        <w:t>oprávněnými zástupci</w:t>
      </w:r>
      <w:r w:rsidR="00973895" w:rsidRPr="006D0812">
        <w:t xml:space="preserve"> smluvní</w:t>
      </w:r>
      <w:r w:rsidR="00973895">
        <w:t>ch</w:t>
      </w:r>
      <w:r w:rsidR="00973895" w:rsidRPr="006D0812">
        <w:t xml:space="preserve"> </w:t>
      </w:r>
      <w:r w:rsidRPr="006D0812">
        <w:t xml:space="preserve">stran.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 nebo ji opravit. Po tuto dobu lhůta splatnosti neběží a začíná plynout </w:t>
      </w:r>
      <w:r w:rsidR="00A60AB1">
        <w:t>od počátku</w:t>
      </w:r>
      <w:r w:rsidR="00A60AB1" w:rsidRPr="006D0812">
        <w:t xml:space="preserve"> </w:t>
      </w:r>
      <w:r w:rsidRPr="006D0812">
        <w:t>okamžikem doručení nové nebo opravené faktury</w:t>
      </w:r>
      <w:r w:rsidR="000F605C">
        <w:t xml:space="preserve"> objednateli</w:t>
      </w:r>
      <w:r w:rsidRPr="006D0812">
        <w:t>.</w:t>
      </w:r>
    </w:p>
    <w:p w14:paraId="7FC7B8B3" w14:textId="7F0EAF4E" w:rsidR="00BE0575" w:rsidRDefault="006052AA" w:rsidP="0030285D">
      <w:pPr>
        <w:pStyle w:val="ListNumber-ContractCzechRadio"/>
        <w:jc w:val="both"/>
      </w:pPr>
      <w:r>
        <w:t>Zhotovitel jako p</w:t>
      </w:r>
      <w:r w:rsidRPr="006D0812">
        <w:t xml:space="preserve">oskytovatel </w:t>
      </w:r>
      <w:r w:rsidR="005D4C3A" w:rsidRPr="006D0812">
        <w:t xml:space="preserve">zdanitelného plnění prohlašuje, že není v souladu s § </w:t>
      </w:r>
      <w:proofErr w:type="gramStart"/>
      <w:r w:rsidR="005D4C3A" w:rsidRPr="006D0812">
        <w:t>106a</w:t>
      </w:r>
      <w:proofErr w:type="gramEnd"/>
      <w:r w:rsidR="005D4C3A" w:rsidRPr="006D0812">
        <w:t xml:space="preserve"> </w:t>
      </w:r>
      <w:r w:rsidR="00196C92">
        <w:t>ZDPH</w:t>
      </w:r>
      <w:r w:rsidR="0030285D">
        <w:t>,</w:t>
      </w:r>
      <w:r w:rsidR="00AB1E80" w:rsidRPr="006D0812">
        <w:t xml:space="preserve"> </w:t>
      </w:r>
      <w:r w:rsidR="005D4C3A" w:rsidRPr="006D0812">
        <w:t xml:space="preserve">tzv. nespolehlivým plátcem. Smluvní strany se dohodly, že v případě, že Český rozhlas jako příjemce zdanitelného plnění bude ručit v souladu s § 109 </w:t>
      </w:r>
      <w:r w:rsidR="00AB1E80" w:rsidRPr="006D0812">
        <w:t>Z</w:t>
      </w:r>
      <w:r w:rsidR="005D4C3A"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4C10DE8E" w14:textId="77777777" w:rsidR="001800BD" w:rsidRDefault="006052AA" w:rsidP="001800BD">
      <w:pPr>
        <w:pStyle w:val="Heading-Number-ContractCzechRadio"/>
        <w:numPr>
          <w:ilvl w:val="0"/>
          <w:numId w:val="40"/>
        </w:numPr>
        <w:ind w:left="0"/>
        <w:rPr>
          <w:rFonts w:cs="Arial"/>
        </w:rPr>
      </w:pPr>
      <w:r>
        <w:rPr>
          <w:rFonts w:cs="Arial"/>
        </w:rPr>
        <w:t>Změna ceny a rozsahu prací</w:t>
      </w:r>
    </w:p>
    <w:p w14:paraId="3E36D463" w14:textId="77777777" w:rsidR="001800BD" w:rsidRDefault="006052AA" w:rsidP="001800BD">
      <w:pPr>
        <w:pStyle w:val="ListNumber-ContractCzechRadio"/>
        <w:numPr>
          <w:ilvl w:val="1"/>
          <w:numId w:val="40"/>
        </w:numPr>
        <w:jc w:val="both"/>
        <w:rPr>
          <w:color w:val="000000" w:themeColor="text1"/>
        </w:rPr>
      </w:pPr>
      <w:r w:rsidRPr="00AE273C">
        <w:rPr>
          <w:color w:val="000000" w:themeColor="text1"/>
        </w:rPr>
        <w:t>Objednatel je oprávněn nařídit nep</w:t>
      </w:r>
      <w:r>
        <w:rPr>
          <w:color w:val="000000" w:themeColor="text1"/>
        </w:rPr>
        <w:t>rovádění některých částí díla (</w:t>
      </w:r>
      <w:r w:rsidRPr="00AE273C">
        <w:rPr>
          <w:color w:val="000000" w:themeColor="text1"/>
        </w:rPr>
        <w:t xml:space="preserve">tzv. </w:t>
      </w:r>
      <w:proofErr w:type="spellStart"/>
      <w:r w:rsidRPr="00AE273C">
        <w:rPr>
          <w:color w:val="000000" w:themeColor="text1"/>
        </w:rPr>
        <w:t>méněpráce</w:t>
      </w:r>
      <w:proofErr w:type="spellEnd"/>
      <w:r>
        <w:rPr>
          <w:color w:val="000000" w:themeColor="text1"/>
        </w:rPr>
        <w:t>)</w:t>
      </w:r>
      <w:r w:rsidRPr="00AE273C">
        <w:rPr>
          <w:color w:val="000000" w:themeColor="text1"/>
        </w:rPr>
        <w:t xml:space="preserve"> nebo provedení částí díla nad rámec kvality nebo množ</w:t>
      </w:r>
      <w:r>
        <w:rPr>
          <w:color w:val="000000" w:themeColor="text1"/>
        </w:rPr>
        <w:t>ství uvedených v této smlouvě (</w:t>
      </w:r>
      <w:r w:rsidRPr="00AE273C">
        <w:rPr>
          <w:color w:val="000000" w:themeColor="text1"/>
        </w:rPr>
        <w:t>tzv. vícepráce</w:t>
      </w:r>
      <w:r>
        <w:rPr>
          <w:color w:val="000000" w:themeColor="text1"/>
        </w:rPr>
        <w:t>), a to dle pravidel uvedených níže v tomto článku smlouvy</w:t>
      </w:r>
      <w:r w:rsidRPr="00AE273C">
        <w:rPr>
          <w:color w:val="000000" w:themeColor="text1"/>
        </w:rPr>
        <w:t xml:space="preserve">. </w:t>
      </w:r>
    </w:p>
    <w:p w14:paraId="587EBBE5" w14:textId="77777777" w:rsidR="001800BD" w:rsidRPr="0070788E" w:rsidRDefault="006052AA" w:rsidP="001800BD">
      <w:pPr>
        <w:pStyle w:val="ListNumber-ContractCzechRadio"/>
        <w:numPr>
          <w:ilvl w:val="1"/>
          <w:numId w:val="40"/>
        </w:numPr>
        <w:jc w:val="both"/>
        <w:rPr>
          <w:color w:val="000000" w:themeColor="text1"/>
        </w:rPr>
      </w:pPr>
      <w:r w:rsidRPr="00AE273C">
        <w:rPr>
          <w:color w:val="000000" w:themeColor="text1"/>
        </w:rPr>
        <w:t>Za vícepráce se považují dodatečné práce,</w:t>
      </w:r>
      <w:r>
        <w:rPr>
          <w:color w:val="000000" w:themeColor="text1"/>
        </w:rPr>
        <w:t xml:space="preserve"> </w:t>
      </w:r>
      <w:r w:rsidRPr="0070788E">
        <w:rPr>
          <w:color w:val="000000" w:themeColor="text1"/>
        </w:rPr>
        <w:t>které jsou nezbytné pro dokončení díla a jejichž provedení jiným zhotovitelem není možné z ekonomických anebo technických důvodů spočívajících zejména v požadavcích na slučitelnost nebo interoperabilitu se stávajícím zařízením, službami nebo instalacemi pořízenými objednatelem za účelem provedení díla, přičemž provedení těchto víceprací jiným zhotovitelem by objednateli způsobilo značné obtíže nebo výrazné zvýšení nákladů a současně cena těchto víceprací nepřekročí 50 % původní ceny díla (v případě realizace více dodatečných prací dle tohoto bodu je rozhodný součet cen veškerých těchto víceprací)</w:t>
      </w:r>
      <w:r>
        <w:rPr>
          <w:color w:val="000000" w:themeColor="text1"/>
        </w:rPr>
        <w:t>.</w:t>
      </w:r>
    </w:p>
    <w:p w14:paraId="10FB298B" w14:textId="77777777" w:rsidR="001800BD" w:rsidRDefault="006052AA" w:rsidP="001800BD">
      <w:pPr>
        <w:pStyle w:val="ListNumber-ContractCzechRadio"/>
        <w:numPr>
          <w:ilvl w:val="1"/>
          <w:numId w:val="40"/>
        </w:numPr>
        <w:jc w:val="both"/>
        <w:rPr>
          <w:color w:val="000000" w:themeColor="text1"/>
        </w:rPr>
      </w:pPr>
      <w:r>
        <w:rPr>
          <w:color w:val="000000" w:themeColor="text1"/>
        </w:rPr>
        <w:t xml:space="preserve">Za vícepráce a </w:t>
      </w:r>
      <w:proofErr w:type="spellStart"/>
      <w:r>
        <w:rPr>
          <w:color w:val="000000" w:themeColor="text1"/>
        </w:rPr>
        <w:t>méněpráce</w:t>
      </w:r>
      <w:proofErr w:type="spellEnd"/>
      <w:r>
        <w:rPr>
          <w:color w:val="000000" w:themeColor="text1"/>
        </w:rPr>
        <w:t xml:space="preserve"> se považují změny v rozsahu díla či jeho části:</w:t>
      </w:r>
    </w:p>
    <w:p w14:paraId="0E757BD0" w14:textId="718E61E2" w:rsidR="001800BD" w:rsidRDefault="006052AA" w:rsidP="001800BD">
      <w:pPr>
        <w:pStyle w:val="ListLetter-ContractCzechRadio"/>
        <w:numPr>
          <w:ilvl w:val="2"/>
          <w:numId w:val="40"/>
        </w:numPr>
        <w:jc w:val="both"/>
        <w:rPr>
          <w:color w:val="000000" w:themeColor="text1"/>
        </w:rPr>
      </w:pPr>
      <w:r>
        <w:rPr>
          <w:color w:val="000000" w:themeColor="text1"/>
        </w:rPr>
        <w:lastRenderedPageBreak/>
        <w:t>které nebyly obsaženy</w:t>
      </w:r>
      <w:r w:rsidRPr="001D0C9E">
        <w:rPr>
          <w:color w:val="000000" w:themeColor="text1"/>
        </w:rPr>
        <w:t xml:space="preserve"> v původních zadávacích podmínkách veřejné zakázky, a jejichž potřeba vznikla v důsledku okolností, které objednatel jednající s náležitou péčí nemohl předvídat</w:t>
      </w:r>
      <w:r>
        <w:rPr>
          <w:color w:val="000000" w:themeColor="text1"/>
        </w:rPr>
        <w:t xml:space="preserve">, tyto vícepráce či </w:t>
      </w:r>
      <w:proofErr w:type="spellStart"/>
      <w:r>
        <w:rPr>
          <w:color w:val="000000" w:themeColor="text1"/>
        </w:rPr>
        <w:t>méněpráce</w:t>
      </w:r>
      <w:proofErr w:type="spellEnd"/>
      <w:r>
        <w:rPr>
          <w:color w:val="000000" w:themeColor="text1"/>
        </w:rPr>
        <w:t xml:space="preserve"> nemění celkovou povahu díla a současně hodnota těchto víceprací a </w:t>
      </w:r>
      <w:proofErr w:type="spellStart"/>
      <w:r>
        <w:rPr>
          <w:color w:val="000000" w:themeColor="text1"/>
        </w:rPr>
        <w:t>méněprací</w:t>
      </w:r>
      <w:proofErr w:type="spellEnd"/>
      <w:r>
        <w:rPr>
          <w:color w:val="000000" w:themeColor="text1"/>
        </w:rPr>
        <w:t xml:space="preserve"> nepřekročí 50 % původní ceny díla (v případě více změn dle tohoto bodu je rozhodný součet hodnot veškerých takto provedených změn na díle);</w:t>
      </w:r>
    </w:p>
    <w:p w14:paraId="4C1B8486" w14:textId="77777777" w:rsidR="001800BD" w:rsidRPr="0070788E" w:rsidRDefault="006052AA" w:rsidP="001800BD">
      <w:pPr>
        <w:pStyle w:val="ListLetter-ContractCzechRadio"/>
        <w:numPr>
          <w:ilvl w:val="2"/>
          <w:numId w:val="40"/>
        </w:numPr>
        <w:jc w:val="both"/>
        <w:rPr>
          <w:color w:val="000000" w:themeColor="text1"/>
        </w:rPr>
      </w:pPr>
      <w:r>
        <w:rPr>
          <w:color w:val="000000" w:themeColor="text1"/>
        </w:rPr>
        <w:t>které nemění celkovou povahu díla a jejichž hodnota je nižší než 10 % z ceny díla (v případě více změn dle tohoto bodu je rozhodný součet hodnot veškerých takto provedených změn na díle).</w:t>
      </w:r>
    </w:p>
    <w:p w14:paraId="56B7D7BA" w14:textId="47A492D9" w:rsidR="001800BD" w:rsidRDefault="006052AA" w:rsidP="001800BD">
      <w:pPr>
        <w:pStyle w:val="ListNumber-ContractCzechRadio"/>
        <w:numPr>
          <w:ilvl w:val="1"/>
          <w:numId w:val="40"/>
        </w:numPr>
        <w:jc w:val="both"/>
        <w:rPr>
          <w:color w:val="000000" w:themeColor="text1"/>
        </w:rPr>
      </w:pPr>
      <w:r>
        <w:rPr>
          <w:color w:val="000000" w:themeColor="text1"/>
        </w:rPr>
        <w:t>Původní c</w:t>
      </w:r>
      <w:r w:rsidRPr="00BA7927">
        <w:rPr>
          <w:color w:val="000000" w:themeColor="text1"/>
        </w:rPr>
        <w:t xml:space="preserve">elková cena </w:t>
      </w:r>
      <w:r>
        <w:rPr>
          <w:color w:val="000000" w:themeColor="text1"/>
        </w:rPr>
        <w:t xml:space="preserve">díla dle této smlouvy nesmí být v důsledku změn díla dle odstavce článku </w:t>
      </w:r>
      <w:r w:rsidR="00445FDC">
        <w:rPr>
          <w:color w:val="000000" w:themeColor="text1"/>
        </w:rPr>
        <w:t>I</w:t>
      </w:r>
      <w:r>
        <w:rPr>
          <w:color w:val="000000" w:themeColor="text1"/>
        </w:rPr>
        <w:t xml:space="preserve">V. odst. 2 (vícepráce) a 3 písm. a) (vícepráce i </w:t>
      </w:r>
      <w:proofErr w:type="spellStart"/>
      <w:r>
        <w:rPr>
          <w:color w:val="000000" w:themeColor="text1"/>
        </w:rPr>
        <w:t>méněpráce</w:t>
      </w:r>
      <w:proofErr w:type="spellEnd"/>
      <w:r>
        <w:rPr>
          <w:color w:val="000000" w:themeColor="text1"/>
        </w:rPr>
        <w:t xml:space="preserve">) této smlouvy v souhrnu navýšena o více </w:t>
      </w:r>
      <w:r w:rsidR="000F2984">
        <w:rPr>
          <w:color w:val="000000" w:themeColor="text1"/>
        </w:rPr>
        <w:t xml:space="preserve">než </w:t>
      </w:r>
      <w:r>
        <w:rPr>
          <w:color w:val="000000" w:themeColor="text1"/>
        </w:rPr>
        <w:t>30 %</w:t>
      </w:r>
      <w:r w:rsidRPr="00BA7927">
        <w:rPr>
          <w:color w:val="000000" w:themeColor="text1"/>
        </w:rPr>
        <w:t>.</w:t>
      </w:r>
    </w:p>
    <w:p w14:paraId="65DBEC9C" w14:textId="51C9C644" w:rsidR="001800BD" w:rsidRPr="00AE273C" w:rsidRDefault="006052AA" w:rsidP="001800BD">
      <w:pPr>
        <w:pStyle w:val="ListNumber-ContractCzechRadio"/>
        <w:numPr>
          <w:ilvl w:val="1"/>
          <w:numId w:val="40"/>
        </w:numPr>
        <w:jc w:val="both"/>
        <w:rPr>
          <w:color w:val="000000" w:themeColor="text1"/>
        </w:rPr>
      </w:pPr>
      <w:r w:rsidRPr="00AE273C">
        <w:rPr>
          <w:color w:val="000000" w:themeColor="text1"/>
        </w:rPr>
        <w:t xml:space="preserve">Žádná změna díla způsobující zvýšení nebo snížení dohodnuté ceny nebo prodloužení dohodnuté lhůty se nesmí uskutečnit bez předchozího písemného odsouhlasení </w:t>
      </w:r>
      <w:r>
        <w:rPr>
          <w:color w:val="000000" w:themeColor="text1"/>
        </w:rPr>
        <w:t>oprávněnými zástupci obou smluvních stran</w:t>
      </w:r>
      <w:r w:rsidRPr="00AE273C">
        <w:rPr>
          <w:color w:val="000000" w:themeColor="text1"/>
        </w:rPr>
        <w:t xml:space="preserve">. </w:t>
      </w:r>
      <w:r w:rsidR="008F3C96">
        <w:rPr>
          <w:color w:val="000000" w:themeColor="text1"/>
        </w:rPr>
        <w:t>S</w:t>
      </w:r>
      <w:r>
        <w:rPr>
          <w:color w:val="000000" w:themeColor="text1"/>
        </w:rPr>
        <w:t>mluvní strany sjednávají, že z důvodu pružnější realizace díla mohou změnové listy podepisovat také osoby pověřené k těmto úkonům ze stran osob podepisujících tuto smlouvu. Takovéto pověření musí být součástí deníku změn. Pro změny dle odstavců 2 a 3 tohoto článku smlouvy musí být příslušný dodatek vyhotoven a podepsán oprávněnými zástupci smluvních stran nejpozději do 20 dnů ode dne podpisu příslušného změnového listu oprávněnými osobami.</w:t>
      </w:r>
    </w:p>
    <w:p w14:paraId="4111080B" w14:textId="77777777" w:rsidR="001800BD" w:rsidRDefault="006052AA" w:rsidP="001800BD">
      <w:pPr>
        <w:pStyle w:val="ListNumber-ContractCzechRadio"/>
        <w:numPr>
          <w:ilvl w:val="1"/>
          <w:numId w:val="40"/>
        </w:numPr>
        <w:jc w:val="both"/>
        <w:rPr>
          <w:color w:val="000000" w:themeColor="text1"/>
        </w:rPr>
      </w:pPr>
      <w:r w:rsidRPr="00AE273C">
        <w:rPr>
          <w:color w:val="000000" w:themeColor="text1"/>
        </w:rPr>
        <w:t xml:space="preserve">Evidence veškerých změn bude prováděna vedením deníku změn – číslovaného seznamu změn, doloženého číslovanými změnovými listy, kde bude uveden důvod změny, kdo požadavek vznesl, technické řešení změny, ocenění změny </w:t>
      </w:r>
      <w:r>
        <w:rPr>
          <w:color w:val="000000" w:themeColor="text1"/>
        </w:rPr>
        <w:t>z</w:t>
      </w:r>
      <w:r w:rsidRPr="00AE273C">
        <w:rPr>
          <w:color w:val="000000" w:themeColor="text1"/>
        </w:rPr>
        <w:t xml:space="preserve">hotovitelem, vyjádření vlivu změny na termín dokončení díla a vyjádření k požadavku od zástupce </w:t>
      </w:r>
      <w:r>
        <w:rPr>
          <w:color w:val="000000" w:themeColor="text1"/>
        </w:rPr>
        <w:t>o</w:t>
      </w:r>
      <w:r w:rsidRPr="00AE273C">
        <w:rPr>
          <w:color w:val="000000" w:themeColor="text1"/>
        </w:rPr>
        <w:t>bjednatele</w:t>
      </w:r>
      <w:r>
        <w:rPr>
          <w:color w:val="000000" w:themeColor="text1"/>
        </w:rPr>
        <w:t>.</w:t>
      </w:r>
    </w:p>
    <w:p w14:paraId="456E7300" w14:textId="77777777" w:rsidR="001800BD" w:rsidRPr="00AE273C" w:rsidRDefault="006052AA" w:rsidP="001800BD">
      <w:pPr>
        <w:pStyle w:val="ListNumber-ContractCzechRadio"/>
        <w:numPr>
          <w:ilvl w:val="1"/>
          <w:numId w:val="40"/>
        </w:numPr>
        <w:jc w:val="both"/>
        <w:rPr>
          <w:color w:val="000000" w:themeColor="text1"/>
        </w:rPr>
      </w:pPr>
      <w:r w:rsidRPr="00AE273C">
        <w:rPr>
          <w:color w:val="000000" w:themeColor="text1"/>
        </w:rPr>
        <w:t xml:space="preserve">Cenu díla je možné měnit pouze na základě projednání změny </w:t>
      </w:r>
      <w:r>
        <w:rPr>
          <w:color w:val="000000" w:themeColor="text1"/>
        </w:rPr>
        <w:t>d</w:t>
      </w:r>
      <w:r w:rsidRPr="00AE273C">
        <w:rPr>
          <w:color w:val="000000" w:themeColor="text1"/>
        </w:rPr>
        <w:t>íla dle tohoto článku</w:t>
      </w:r>
      <w:r>
        <w:rPr>
          <w:color w:val="000000" w:themeColor="text1"/>
        </w:rPr>
        <w:t xml:space="preserve"> smlouvy</w:t>
      </w:r>
      <w:r w:rsidRPr="00AE273C">
        <w:rPr>
          <w:color w:val="000000" w:themeColor="text1"/>
        </w:rPr>
        <w:t xml:space="preserve">:  </w:t>
      </w:r>
    </w:p>
    <w:p w14:paraId="393E9B25" w14:textId="4FDBF858" w:rsidR="001800BD" w:rsidRPr="00AE273C" w:rsidRDefault="006052AA" w:rsidP="001800BD">
      <w:pPr>
        <w:pStyle w:val="ListLetter-ContractCzechRadio"/>
        <w:numPr>
          <w:ilvl w:val="2"/>
          <w:numId w:val="40"/>
        </w:numPr>
        <w:jc w:val="both"/>
        <w:rPr>
          <w:color w:val="000000" w:themeColor="text1"/>
        </w:rPr>
      </w:pPr>
      <w:r w:rsidRPr="00AE273C">
        <w:rPr>
          <w:color w:val="000000" w:themeColor="text1"/>
        </w:rPr>
        <w:t xml:space="preserve">odečtením veškerých nákladů na </w:t>
      </w:r>
      <w:proofErr w:type="spellStart"/>
      <w:r w:rsidRPr="00AE273C">
        <w:rPr>
          <w:color w:val="000000" w:themeColor="text1"/>
        </w:rPr>
        <w:t>méněpráce</w:t>
      </w:r>
      <w:proofErr w:type="spellEnd"/>
      <w:r w:rsidRPr="00AE273C">
        <w:rPr>
          <w:color w:val="000000" w:themeColor="text1"/>
        </w:rPr>
        <w:t xml:space="preserve"> dle cen uvedených v cenové nabídce zhotovitele, </w:t>
      </w:r>
      <w:r>
        <w:rPr>
          <w:color w:val="000000" w:themeColor="text1"/>
        </w:rPr>
        <w:t>jenž je</w:t>
      </w:r>
      <w:r w:rsidRPr="00AE273C">
        <w:rPr>
          <w:color w:val="000000" w:themeColor="text1"/>
        </w:rPr>
        <w:t xml:space="preserve"> příloh</w:t>
      </w:r>
      <w:r>
        <w:rPr>
          <w:color w:val="000000" w:themeColor="text1"/>
        </w:rPr>
        <w:t>ou této smlouvy;</w:t>
      </w:r>
    </w:p>
    <w:p w14:paraId="31D2B39B" w14:textId="77777777" w:rsidR="001800BD" w:rsidRPr="00AE273C" w:rsidRDefault="006052AA" w:rsidP="001800BD">
      <w:pPr>
        <w:pStyle w:val="ListLetter-ContractCzechRadio"/>
        <w:numPr>
          <w:ilvl w:val="2"/>
          <w:numId w:val="40"/>
        </w:numPr>
        <w:jc w:val="both"/>
        <w:rPr>
          <w:color w:val="000000" w:themeColor="text1"/>
        </w:rPr>
      </w:pPr>
      <w:r w:rsidRPr="00AE273C">
        <w:rPr>
          <w:color w:val="000000" w:themeColor="text1"/>
        </w:rPr>
        <w:t xml:space="preserve">připočtením cen víceprací oceněných podle: </w:t>
      </w:r>
    </w:p>
    <w:p w14:paraId="7B4120FD" w14:textId="77777777" w:rsidR="001800BD" w:rsidRPr="00AE273C" w:rsidRDefault="006052AA" w:rsidP="001800BD">
      <w:pPr>
        <w:pStyle w:val="ListNumber-ContractCzechRadio"/>
        <w:numPr>
          <w:ilvl w:val="0"/>
          <w:numId w:val="41"/>
        </w:numPr>
        <w:tabs>
          <w:tab w:val="clear" w:pos="936"/>
          <w:tab w:val="left" w:pos="993"/>
        </w:tabs>
        <w:jc w:val="both"/>
        <w:rPr>
          <w:color w:val="000000" w:themeColor="text1"/>
        </w:rPr>
      </w:pPr>
      <w:r w:rsidRPr="00AE273C">
        <w:rPr>
          <w:color w:val="000000" w:themeColor="text1"/>
        </w:rPr>
        <w:t>jednotkových cen uvedených v cenové nabídce zhotovitele dle množství odsouhlaseného o</w:t>
      </w:r>
      <w:r>
        <w:rPr>
          <w:color w:val="000000" w:themeColor="text1"/>
        </w:rPr>
        <w:t>bjednatelem; nebo</w:t>
      </w:r>
    </w:p>
    <w:p w14:paraId="0C9B8864" w14:textId="77777777" w:rsidR="001800BD" w:rsidRDefault="006052AA" w:rsidP="001800BD">
      <w:pPr>
        <w:pStyle w:val="ListNumber-ContractCzechRadio"/>
        <w:numPr>
          <w:ilvl w:val="0"/>
          <w:numId w:val="41"/>
        </w:numPr>
        <w:tabs>
          <w:tab w:val="clear" w:pos="936"/>
          <w:tab w:val="left" w:pos="993"/>
        </w:tabs>
        <w:jc w:val="both"/>
        <w:rPr>
          <w:color w:val="000000" w:themeColor="text1"/>
        </w:rPr>
      </w:pPr>
      <w:r w:rsidRPr="00AE273C">
        <w:rPr>
          <w:color w:val="000000" w:themeColor="text1"/>
        </w:rPr>
        <w:t>v případě, že není možné takto vícepráce ocenit, bude použito ceníku URS platného v době provádění díla</w:t>
      </w:r>
      <w:r>
        <w:rPr>
          <w:color w:val="000000" w:themeColor="text1"/>
        </w:rPr>
        <w:t>;</w:t>
      </w:r>
    </w:p>
    <w:p w14:paraId="45CC2F2E" w14:textId="77777777" w:rsidR="001800BD" w:rsidRPr="00AD2087" w:rsidRDefault="006052AA" w:rsidP="001800BD">
      <w:pPr>
        <w:pStyle w:val="ListNumber-ContractCzechRadio"/>
        <w:numPr>
          <w:ilvl w:val="0"/>
          <w:numId w:val="41"/>
        </w:numPr>
        <w:tabs>
          <w:tab w:val="clear" w:pos="936"/>
          <w:tab w:val="left" w:pos="993"/>
        </w:tabs>
        <w:jc w:val="both"/>
        <w:rPr>
          <w:color w:val="000000" w:themeColor="text1"/>
        </w:rPr>
      </w:pPr>
      <w:r>
        <w:rPr>
          <w:color w:val="000000"/>
        </w:rPr>
        <w:t>v případě, že není možné ocenit vícepráce ani jedním ze dvou výše uvedených postupů, bude položka oceněna individuální kalkulací zhotovitele s ohledem na cenu obvyklou v daném místě a čase.</w:t>
      </w:r>
    </w:p>
    <w:p w14:paraId="453AE328" w14:textId="77777777" w:rsidR="001800BD" w:rsidRPr="00AE273C" w:rsidRDefault="006052AA" w:rsidP="001800BD">
      <w:pPr>
        <w:pStyle w:val="ListNumber-ContractCzechRadio"/>
        <w:numPr>
          <w:ilvl w:val="1"/>
          <w:numId w:val="40"/>
        </w:numPr>
        <w:jc w:val="both"/>
        <w:rPr>
          <w:color w:val="000000" w:themeColor="text1"/>
        </w:rPr>
      </w:pPr>
      <w:r>
        <w:rPr>
          <w:color w:val="000000" w:themeColor="text1"/>
        </w:rPr>
        <w:t xml:space="preserve">Vícepráce a </w:t>
      </w:r>
      <w:proofErr w:type="spellStart"/>
      <w:r>
        <w:rPr>
          <w:color w:val="000000" w:themeColor="text1"/>
        </w:rPr>
        <w:t>méněpráce</w:t>
      </w:r>
      <w:proofErr w:type="spellEnd"/>
      <w:r>
        <w:rPr>
          <w:color w:val="000000" w:themeColor="text1"/>
        </w:rPr>
        <w:t xml:space="preserve"> nelze vůči sobě vzájemně započítat.</w:t>
      </w:r>
    </w:p>
    <w:p w14:paraId="37803227" w14:textId="5CD3ADA5" w:rsidR="001800BD" w:rsidRPr="006D0812" w:rsidRDefault="006052AA" w:rsidP="00AA5FD2">
      <w:pPr>
        <w:pStyle w:val="ListNumber-ContractCzechRadio"/>
        <w:numPr>
          <w:ilvl w:val="0"/>
          <w:numId w:val="0"/>
        </w:numPr>
        <w:ind w:left="312"/>
        <w:jc w:val="both"/>
      </w:pPr>
      <w:r w:rsidRPr="00AE273C">
        <w:rPr>
          <w:color w:val="000000" w:themeColor="text1"/>
        </w:rPr>
        <w:t xml:space="preserve">V případě, že </w:t>
      </w:r>
      <w:r>
        <w:rPr>
          <w:color w:val="000000" w:themeColor="text1"/>
        </w:rPr>
        <w:t>z</w:t>
      </w:r>
      <w:r w:rsidRPr="00AE273C">
        <w:rPr>
          <w:color w:val="000000" w:themeColor="text1"/>
        </w:rPr>
        <w:t xml:space="preserve">hotovitel navrhne použití postupů nebo materiálů, které se liší od postupů či materiálů dle této </w:t>
      </w:r>
      <w:r>
        <w:rPr>
          <w:color w:val="000000" w:themeColor="text1"/>
        </w:rPr>
        <w:t>s</w:t>
      </w:r>
      <w:r w:rsidRPr="00AE273C">
        <w:rPr>
          <w:color w:val="000000" w:themeColor="text1"/>
        </w:rPr>
        <w:t xml:space="preserve">mlouvy, je povinen je nahradit pouze postupy a materiály </w:t>
      </w:r>
      <w:r>
        <w:rPr>
          <w:color w:val="000000" w:themeColor="text1"/>
        </w:rPr>
        <w:t xml:space="preserve">nejméně </w:t>
      </w:r>
      <w:r w:rsidRPr="00AE273C">
        <w:rPr>
          <w:color w:val="000000" w:themeColor="text1"/>
        </w:rPr>
        <w:t xml:space="preserve">stejné jakosti a technických parametrů. V případě, že smlouva obsahuje konkrétní obchodní označení výrobku či materiálu, je </w:t>
      </w:r>
      <w:r>
        <w:rPr>
          <w:color w:val="000000" w:themeColor="text1"/>
        </w:rPr>
        <w:t>z</w:t>
      </w:r>
      <w:r w:rsidRPr="00AE273C">
        <w:rPr>
          <w:color w:val="000000" w:themeColor="text1"/>
        </w:rPr>
        <w:t xml:space="preserve">hotovitel oprávněn jej nahradit výrobkem či materiálem </w:t>
      </w:r>
      <w:r>
        <w:rPr>
          <w:color w:val="000000" w:themeColor="text1"/>
        </w:rPr>
        <w:t xml:space="preserve">nejméně </w:t>
      </w:r>
      <w:r w:rsidRPr="00AE273C">
        <w:rPr>
          <w:color w:val="000000" w:themeColor="text1"/>
        </w:rPr>
        <w:t xml:space="preserve">stejných technických parametrů a jakosti, který předloží </w:t>
      </w:r>
      <w:r>
        <w:rPr>
          <w:color w:val="000000" w:themeColor="text1"/>
        </w:rPr>
        <w:t>o</w:t>
      </w:r>
      <w:r w:rsidRPr="00AE273C">
        <w:rPr>
          <w:color w:val="000000" w:themeColor="text1"/>
        </w:rPr>
        <w:t xml:space="preserve">bjednateli ke schválení. Jakékoliv změny </w:t>
      </w:r>
      <w:r>
        <w:rPr>
          <w:color w:val="000000" w:themeColor="text1"/>
        </w:rPr>
        <w:t xml:space="preserve">dle tohoto odstavce </w:t>
      </w:r>
      <w:r w:rsidRPr="00AE273C">
        <w:rPr>
          <w:color w:val="000000" w:themeColor="text1"/>
        </w:rPr>
        <w:t xml:space="preserve">musí být předem odsouhlaseny </w:t>
      </w:r>
      <w:r>
        <w:rPr>
          <w:color w:val="000000" w:themeColor="text1"/>
        </w:rPr>
        <w:t>o</w:t>
      </w:r>
      <w:r w:rsidRPr="00AE273C">
        <w:rPr>
          <w:color w:val="000000" w:themeColor="text1"/>
        </w:rPr>
        <w:t xml:space="preserve">bjednatelem. V případě, že </w:t>
      </w:r>
      <w:r>
        <w:rPr>
          <w:color w:val="000000" w:themeColor="text1"/>
        </w:rPr>
        <w:t>z</w:t>
      </w:r>
      <w:r w:rsidRPr="00AE273C">
        <w:rPr>
          <w:color w:val="000000" w:themeColor="text1"/>
        </w:rPr>
        <w:t xml:space="preserve">hotovitel provede změny či použije materiály v rozporu se </w:t>
      </w:r>
      <w:r>
        <w:rPr>
          <w:color w:val="000000" w:themeColor="text1"/>
        </w:rPr>
        <w:t>s</w:t>
      </w:r>
      <w:r w:rsidRPr="00AE273C">
        <w:rPr>
          <w:color w:val="000000" w:themeColor="text1"/>
        </w:rPr>
        <w:t xml:space="preserve">mlouvou bez </w:t>
      </w:r>
      <w:r>
        <w:rPr>
          <w:color w:val="000000" w:themeColor="text1"/>
        </w:rPr>
        <w:lastRenderedPageBreak/>
        <w:t xml:space="preserve">písemného </w:t>
      </w:r>
      <w:r w:rsidRPr="00AE273C">
        <w:rPr>
          <w:color w:val="000000" w:themeColor="text1"/>
        </w:rPr>
        <w:t xml:space="preserve">souhlasu </w:t>
      </w:r>
      <w:r>
        <w:rPr>
          <w:color w:val="000000" w:themeColor="text1"/>
        </w:rPr>
        <w:t>o</w:t>
      </w:r>
      <w:r w:rsidRPr="00AE273C">
        <w:rPr>
          <w:color w:val="000000" w:themeColor="text1"/>
        </w:rPr>
        <w:t xml:space="preserve">bjednatele, je povinen na pokyn </w:t>
      </w:r>
      <w:r>
        <w:rPr>
          <w:color w:val="000000" w:themeColor="text1"/>
        </w:rPr>
        <w:t>o</w:t>
      </w:r>
      <w:r w:rsidRPr="00AE273C">
        <w:rPr>
          <w:color w:val="000000" w:themeColor="text1"/>
        </w:rPr>
        <w:t xml:space="preserve">bjednatele na vlastní náklad </w:t>
      </w:r>
      <w:r>
        <w:rPr>
          <w:color w:val="000000" w:themeColor="text1"/>
        </w:rPr>
        <w:t xml:space="preserve">a nebezpečí </w:t>
      </w:r>
      <w:r w:rsidRPr="00AE273C">
        <w:rPr>
          <w:color w:val="000000" w:themeColor="text1"/>
        </w:rPr>
        <w:t xml:space="preserve">provést taková opatření a práce za účelem uvedení </w:t>
      </w:r>
      <w:r>
        <w:rPr>
          <w:color w:val="000000" w:themeColor="text1"/>
        </w:rPr>
        <w:t>d</w:t>
      </w:r>
      <w:r w:rsidRPr="00AE273C">
        <w:rPr>
          <w:color w:val="000000" w:themeColor="text1"/>
        </w:rPr>
        <w:t xml:space="preserve">íla do souladu se </w:t>
      </w:r>
      <w:r>
        <w:rPr>
          <w:color w:val="000000" w:themeColor="text1"/>
        </w:rPr>
        <w:t>s</w:t>
      </w:r>
      <w:r w:rsidRPr="00AE273C">
        <w:rPr>
          <w:color w:val="000000" w:themeColor="text1"/>
        </w:rPr>
        <w:t xml:space="preserve">mlouvou.   </w:t>
      </w:r>
    </w:p>
    <w:p w14:paraId="2C05AF34" w14:textId="77777777" w:rsidR="00882671" w:rsidRPr="00882671" w:rsidRDefault="006052AA" w:rsidP="00445FDC">
      <w:pPr>
        <w:pStyle w:val="Heading-Number-ContractCzechRadio"/>
        <w:ind w:hanging="8647"/>
        <w:rPr>
          <w:rFonts w:cs="Arial"/>
        </w:rPr>
      </w:pPr>
      <w:r>
        <w:rPr>
          <w:rFonts w:cs="Arial"/>
          <w:szCs w:val="24"/>
        </w:rPr>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14:paraId="711F2CCA" w14:textId="47973835" w:rsidR="00294342" w:rsidRDefault="006052AA" w:rsidP="00294342">
      <w:pPr>
        <w:pStyle w:val="ListNumber-ContractCzechRadio"/>
        <w:jc w:val="both"/>
      </w:pPr>
      <w:r w:rsidRPr="006D0812">
        <w:t xml:space="preserve">Smluvní strany potvrdí odevzdání </w:t>
      </w:r>
      <w:r>
        <w:t xml:space="preserve">díla </w:t>
      </w:r>
      <w:r w:rsidR="001558ED">
        <w:t>a jeho převzetí</w:t>
      </w:r>
      <w:r w:rsidR="001558ED" w:rsidRPr="006D0812">
        <w:t xml:space="preserve"> </w:t>
      </w:r>
      <w:r w:rsidR="0030285D">
        <w:t xml:space="preserve">objednatelem </w:t>
      </w:r>
      <w:r w:rsidRPr="006D0812">
        <w:t>v</w:t>
      </w:r>
      <w:r>
        <w:t> </w:t>
      </w:r>
      <w:r w:rsidRPr="006D0812">
        <w:t>ujednaném</w:t>
      </w:r>
      <w:r>
        <w:t xml:space="preserve"> rozsahu a kvalitě</w:t>
      </w:r>
      <w:r w:rsidRPr="006D0812">
        <w:t xml:space="preserve"> podpisem protokolu o odevzdání</w:t>
      </w:r>
      <w:r w:rsidR="0030285D">
        <w:t xml:space="preserve"> díla</w:t>
      </w:r>
      <w:r w:rsidR="008E7D48">
        <w:t xml:space="preserve"> </w:t>
      </w:r>
      <w:r w:rsidR="008E7D48" w:rsidRPr="006D0812">
        <w:t>(dále jen „</w:t>
      </w:r>
      <w:r w:rsidR="008E7D48" w:rsidRPr="0030285D">
        <w:rPr>
          <w:b/>
        </w:rPr>
        <w:t>protokol o odevzdání</w:t>
      </w:r>
      <w:r w:rsidR="003D5FC4">
        <w:rPr>
          <w:b/>
        </w:rPr>
        <w:t xml:space="preserve"> díla</w:t>
      </w:r>
      <w:r w:rsidR="008E7D48" w:rsidRPr="006D0812">
        <w:t>“)</w:t>
      </w:r>
      <w:r w:rsidR="0030285D">
        <w:t>,</w:t>
      </w:r>
      <w:r w:rsidRPr="006D0812">
        <w:t xml:space="preserve"> </w:t>
      </w:r>
      <w:r w:rsidR="005F7C20">
        <w:t>jehož kopie</w:t>
      </w:r>
      <w:r w:rsidRPr="006D0812">
        <w:t xml:space="preserve"> musí být </w:t>
      </w:r>
      <w:r w:rsidR="009F1F54">
        <w:t>přílohou</w:t>
      </w:r>
      <w:r w:rsidR="009F1F54" w:rsidRPr="006D0812">
        <w:t xml:space="preserve"> </w:t>
      </w:r>
      <w:r w:rsidRPr="006D0812">
        <w:t xml:space="preserve">faktury. </w:t>
      </w:r>
      <w:r w:rsidR="0084627F">
        <w:t>Objednatel</w:t>
      </w:r>
      <w:r w:rsidRPr="006D0812">
        <w:t xml:space="preserve"> je oprávněn odmítnout převzetí </w:t>
      </w:r>
      <w:r w:rsidR="0084627F">
        <w:t xml:space="preserve">díla (či jednotlivé </w:t>
      </w:r>
      <w:r w:rsidR="0030285D">
        <w:t xml:space="preserve">jeho </w:t>
      </w:r>
      <w:r w:rsidR="0084627F">
        <w:t>části</w:t>
      </w:r>
      <w:r w:rsidRPr="006D0812">
        <w:t>), které není v souladu s touto smlouvou</w:t>
      </w:r>
      <w:r w:rsidR="0084627F">
        <w:t xml:space="preserve"> nebo </w:t>
      </w:r>
      <w:r w:rsidR="001558ED">
        <w:t xml:space="preserve">pokud </w:t>
      </w:r>
      <w:r w:rsidR="0084627F">
        <w:t xml:space="preserve">objednatel zjistí, že dílo </w:t>
      </w:r>
      <w:r w:rsidR="0084627F" w:rsidRPr="00882671">
        <w:t>vykazuje vady či nedodělky</w:t>
      </w:r>
      <w:r w:rsidRPr="006D0812">
        <w:t xml:space="preserve">. V takovém případě smluvní strany sepíší protokol o odevzdání </w:t>
      </w:r>
      <w:r w:rsidR="00F72AB3">
        <w:t>díla s</w:t>
      </w:r>
      <w:r w:rsidR="001558ED">
        <w:t> </w:t>
      </w:r>
      <w:r w:rsidR="00F72AB3">
        <w:t>výhradami</w:t>
      </w:r>
      <w:r w:rsidR="001558ED">
        <w:t>, a to</w:t>
      </w:r>
      <w:r w:rsidR="00F72AB3">
        <w:t xml:space="preserve"> </w:t>
      </w:r>
      <w:r w:rsidRPr="006D0812">
        <w:t xml:space="preserve">v rozsahu, v jakém došlo ke skutečnému převzetí </w:t>
      </w:r>
      <w:r w:rsidR="0084627F">
        <w:t>díla</w:t>
      </w:r>
      <w:r w:rsidRPr="006D0812">
        <w:t xml:space="preserve"> </w:t>
      </w:r>
      <w:r w:rsidR="0084627F">
        <w:t xml:space="preserve">objednatelem, a ohledně vadné části díla </w:t>
      </w:r>
      <w:r w:rsidRPr="006D0812">
        <w:t>uvedou do protokolu skute</w:t>
      </w:r>
      <w:r w:rsidR="0084627F">
        <w:t xml:space="preserve">čnosti, které bránily převzetí </w:t>
      </w:r>
      <w:r w:rsidRPr="006D0812">
        <w:t>a další důležité okolnosti</w:t>
      </w:r>
      <w:r w:rsidR="00F72AB3">
        <w:t>. Smluvní strany</w:t>
      </w:r>
      <w:r w:rsidR="00214A85">
        <w:t xml:space="preserve"> dále </w:t>
      </w:r>
      <w:r w:rsidR="00214A85" w:rsidRPr="00882671">
        <w:t>uvedou, jaké vady či nedodělky dílo vykazuje a určí lhůtu k odstranění těchto vad či nedodělků, která však nesmí být delší než 15 dní. Objednatel je oprávněn požadovat před podpisem protokolu</w:t>
      </w:r>
      <w:r w:rsidR="0030285D">
        <w:t xml:space="preserve"> o odevzdání</w:t>
      </w:r>
      <w:r w:rsidR="00214A85" w:rsidRPr="00882671">
        <w:t xml:space="preserve"> </w:t>
      </w:r>
      <w:r w:rsidR="00CA1071">
        <w:t xml:space="preserve">díla </w:t>
      </w:r>
      <w:r w:rsidR="00214A85" w:rsidRPr="00882671">
        <w:t>provedení zkoušky</w:t>
      </w:r>
      <w:r w:rsidR="00214A85">
        <w:t xml:space="preserve"> funkčnosti díla zhotovitelem. </w:t>
      </w:r>
      <w:r w:rsidR="0084627F">
        <w:t>Zhotovitel</w:t>
      </w:r>
      <w:r w:rsidRPr="006D0812">
        <w:t xml:space="preserve"> splnil řádně svou povinnost z této smlouvy až okamžikem odevzdání </w:t>
      </w:r>
      <w:r w:rsidR="0084627F">
        <w:t>kompletního díla bez vad a nedodělků</w:t>
      </w:r>
      <w:r w:rsidR="0030285D">
        <w:t xml:space="preserve"> objednateli</w:t>
      </w:r>
      <w:r w:rsidR="0084627F">
        <w:t xml:space="preserve">, pokud si </w:t>
      </w:r>
      <w:r w:rsidR="00B01A51">
        <w:t xml:space="preserve">smluvní </w:t>
      </w:r>
      <w:r w:rsidR="0084627F">
        <w:t>strany písemně nedohodnou něco jiného</w:t>
      </w:r>
      <w:r w:rsidRPr="006D0812">
        <w:t>.</w:t>
      </w:r>
      <w:r w:rsidR="002877A1" w:rsidRPr="002877A1">
        <w:t xml:space="preserve"> </w:t>
      </w:r>
      <w:r w:rsidR="002877A1">
        <w:t>Rozhodující je podpis protokolu o odevzdání díla bez vad a nedodělků oprávněnými zástupci obou smluvních stran.</w:t>
      </w:r>
    </w:p>
    <w:p w14:paraId="2A51B425" w14:textId="0F54341B" w:rsidR="005C1F05" w:rsidRDefault="006052AA" w:rsidP="005C1F05">
      <w:pPr>
        <w:pStyle w:val="ListNumber-ContractCzechRadio"/>
        <w:jc w:val="both"/>
      </w:pPr>
      <w:r>
        <w:t xml:space="preserve">Smluvní strany sjednávají, že dokončení každého z </w:t>
      </w:r>
      <w:r w:rsidR="003E1437">
        <w:t>fází</w:t>
      </w:r>
      <w:r>
        <w:t xml:space="preserve"> dle čl. II.</w:t>
      </w:r>
      <w:r w:rsidR="00A2528F">
        <w:t>, odst. 5</w:t>
      </w:r>
      <w:r>
        <w:t xml:space="preserve"> této smlouvy bude smluvními stranami stvrzeno samostatným protokolem o odevzdání (provedení) příslušné části díla. Pro stvrzení dokončení </w:t>
      </w:r>
      <w:r w:rsidR="003E1437">
        <w:t>jednotlivých fází s</w:t>
      </w:r>
      <w:r>
        <w:t>e obdobně použijí pravidla dle předcházejícího odstavce tohoto článku smlouvy, přičemž lhůta k odstranění vad či nedodělků nesmí být delší než 5 dní.</w:t>
      </w:r>
    </w:p>
    <w:p w14:paraId="33AF98CF" w14:textId="39BD4737" w:rsidR="00AD382A" w:rsidRDefault="006052AA" w:rsidP="00F72AB3">
      <w:pPr>
        <w:pStyle w:val="ListNumber-ContractCzechRadio"/>
        <w:jc w:val="both"/>
      </w:pPr>
      <w:r>
        <w:t xml:space="preserve">Smluvní strany se dohodly, že se na tuto smlouvu nepoužije ustanovení § 2605 odst. 2 OZ. Zhotovitel tak odpovídá za </w:t>
      </w:r>
      <w:r w:rsidR="00E12F0D">
        <w:t>veškeré</w:t>
      </w:r>
      <w:r>
        <w:t xml:space="preserve"> vady, které existovaly v době odevzdání díla, i v případě kdy došlo ze strany objednatele k převzetí díla bez výhrad.</w:t>
      </w:r>
    </w:p>
    <w:p w14:paraId="5406257C" w14:textId="1EBACAF8" w:rsidR="00F72AB3" w:rsidRDefault="006052AA" w:rsidP="00F72AB3">
      <w:pPr>
        <w:pStyle w:val="ListNumber-ContractCzechRadio"/>
        <w:jc w:val="both"/>
      </w:pPr>
      <w:r>
        <w:t>Má-li být dokončení díla prokázáno provedením ujednaných zkoušek, považuje se provedení díla za dokončené úspěšným provedením zkoušek. K účasti na nich zhotovitel objednatele včas písemnou a prokazatelně doručenou formou přizve</w:t>
      </w:r>
      <w:r w:rsidR="00B01A51">
        <w:t>, nejméně</w:t>
      </w:r>
      <w:r w:rsidR="00023F8E">
        <w:t xml:space="preserve"> však</w:t>
      </w:r>
      <w:r w:rsidR="00B01A51">
        <w:t xml:space="preserve"> 3 pracovní dny před konáním zkoušky</w:t>
      </w:r>
      <w:r>
        <w:t>. Výsledek zkoušky se zachytí v zápisu, který je zhotovitel povinen objednateli předat.</w:t>
      </w:r>
    </w:p>
    <w:p w14:paraId="3C6C3202" w14:textId="77777777" w:rsidR="00D63A68" w:rsidRPr="006D0812" w:rsidRDefault="006052AA" w:rsidP="00D63A68">
      <w:pPr>
        <w:pStyle w:val="ListNumber-ContractCzechRadio"/>
        <w:jc w:val="both"/>
      </w:pPr>
      <w:r w:rsidRPr="006D0812">
        <w:t xml:space="preserve">Odevzdáním </w:t>
      </w:r>
      <w:r>
        <w:t>díla</w:t>
      </w:r>
      <w:r w:rsidRPr="006D0812">
        <w:t xml:space="preserve"> je současné splnění následujících podmínek: </w:t>
      </w:r>
    </w:p>
    <w:p w14:paraId="1DC73A77" w14:textId="149C6629" w:rsidR="00D63A68" w:rsidRPr="006D0812" w:rsidRDefault="006052AA" w:rsidP="00D63A68">
      <w:pPr>
        <w:pStyle w:val="ListLetter-ContractCzechRadio"/>
        <w:jc w:val="both"/>
      </w:pPr>
      <w:r>
        <w:t xml:space="preserve">předvedení způsobilosti díla sloužit svému účelu </w:t>
      </w:r>
      <w:r w:rsidR="00535041">
        <w:t xml:space="preserve">objednateli </w:t>
      </w:r>
      <w:r>
        <w:t xml:space="preserve">zhotovitelem a </w:t>
      </w:r>
      <w:r w:rsidRPr="006D0812">
        <w:t xml:space="preserve">umožnění </w:t>
      </w:r>
      <w:r>
        <w:t>objednateli</w:t>
      </w:r>
      <w:r w:rsidRPr="006D0812">
        <w:t xml:space="preserve"> nakládat </w:t>
      </w:r>
      <w:r>
        <w:t>s funkčním dílem</w:t>
      </w:r>
      <w:r w:rsidRPr="006D0812">
        <w:t xml:space="preserve"> v </w:t>
      </w:r>
      <w:r>
        <w:t xml:space="preserve">místě plnění </w:t>
      </w:r>
      <w:r w:rsidRPr="006D0812">
        <w:t>dle této smlouvy;</w:t>
      </w:r>
    </w:p>
    <w:p w14:paraId="7F1AA27F" w14:textId="77777777" w:rsidR="00D63A68" w:rsidRPr="006D0812" w:rsidRDefault="006052AA" w:rsidP="00D63A68">
      <w:pPr>
        <w:pStyle w:val="ListLetter-ContractCzechRadio"/>
        <w:jc w:val="both"/>
      </w:pPr>
      <w:r w:rsidRPr="006D0812">
        <w:t>faktické předání</w:t>
      </w:r>
      <w:r>
        <w:t xml:space="preserve"> díla</w:t>
      </w:r>
      <w:r w:rsidRPr="006D0812">
        <w:t xml:space="preserve"> </w:t>
      </w:r>
      <w:r>
        <w:t>zhotovitelem objednateli bez vad a nedodělků (vč. kompletní dokumentace k dílu)</w:t>
      </w:r>
      <w:r w:rsidRPr="006D0812">
        <w:t>;</w:t>
      </w:r>
    </w:p>
    <w:p w14:paraId="7F094004" w14:textId="3DC63023" w:rsidR="00D63A68" w:rsidRPr="006D0812" w:rsidRDefault="006052AA" w:rsidP="007F00D1">
      <w:pPr>
        <w:pStyle w:val="ListLetter-ContractCzechRadio"/>
        <w:jc w:val="both"/>
      </w:pPr>
      <w:r w:rsidRPr="006D0812">
        <w:t>podpis protokolu o odevzdání</w:t>
      </w:r>
      <w:r>
        <w:t xml:space="preserve"> díla oběma smluvními stranami.</w:t>
      </w:r>
    </w:p>
    <w:p w14:paraId="40EEACA6" w14:textId="77777777" w:rsidR="008D4999" w:rsidRPr="006D0812" w:rsidRDefault="006052AA" w:rsidP="00445FDC">
      <w:pPr>
        <w:pStyle w:val="Heading-Number-ContractCzechRadio"/>
        <w:ind w:hanging="8647"/>
      </w:pPr>
      <w:r w:rsidRPr="006D0812">
        <w:t>Vlastnické právo, přechod nebezpečí škody</w:t>
      </w:r>
    </w:p>
    <w:p w14:paraId="5461F593" w14:textId="7BC1D8BD" w:rsidR="00A11BC0" w:rsidRPr="006D0812" w:rsidRDefault="006052AA" w:rsidP="0018084F">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w:t>
      </w:r>
      <w:r w:rsidR="00294342">
        <w:t>k dílu</w:t>
      </w:r>
      <w:r w:rsidRPr="006D0812">
        <w:t xml:space="preserve"> </w:t>
      </w:r>
      <w:r w:rsidR="00507768" w:rsidRPr="006D0812">
        <w:t>dochází</w:t>
      </w:r>
      <w:r w:rsidR="00294342">
        <w:t xml:space="preserve"> ze zhotovitele</w:t>
      </w:r>
      <w:r w:rsidRPr="006D0812">
        <w:t xml:space="preserve"> na </w:t>
      </w:r>
      <w:r w:rsidR="00294342">
        <w:t>objednatele</w:t>
      </w:r>
      <w:r w:rsidRPr="006D0812">
        <w:t xml:space="preserve"> okamžikem odevzdání </w:t>
      </w:r>
      <w:r w:rsidR="0030285D">
        <w:t xml:space="preserve">díla </w:t>
      </w:r>
      <w:r w:rsidR="00294342">
        <w:t>objednateli</w:t>
      </w:r>
      <w:r w:rsidRPr="006D0812">
        <w:t xml:space="preserve"> (tj. zástupci pro věcná jednání dle této smlouvy nebo jiné </w:t>
      </w:r>
      <w:r w:rsidR="009C5B0E" w:rsidRPr="006D0812">
        <w:t>prokazatelně</w:t>
      </w:r>
      <w:r w:rsidRPr="006D0812">
        <w:t xml:space="preserve"> </w:t>
      </w:r>
      <w:r w:rsidR="00B01A51">
        <w:t>objednatelem</w:t>
      </w:r>
      <w:r w:rsidR="00B01A51" w:rsidRPr="006D0812">
        <w:t xml:space="preserve"> </w:t>
      </w:r>
      <w:r w:rsidRPr="006D0812">
        <w:t xml:space="preserve">pověřené osobě). </w:t>
      </w:r>
      <w:bookmarkStart w:id="1" w:name="_Hlk195004502"/>
      <w:r w:rsidR="00690A12">
        <w:t xml:space="preserve">Současně s nabytím vlastnického práva přechází </w:t>
      </w:r>
      <w:r w:rsidR="00CF3F3D">
        <w:t xml:space="preserve">ze zhotovitele </w:t>
      </w:r>
      <w:r w:rsidR="00690A12">
        <w:t xml:space="preserve">na </w:t>
      </w:r>
      <w:r w:rsidR="00CF3F3D">
        <w:t xml:space="preserve">objednatele </w:t>
      </w:r>
      <w:r w:rsidR="00690A12">
        <w:t xml:space="preserve">nebezpečí škody na </w:t>
      </w:r>
      <w:r w:rsidR="005263F3">
        <w:t>díle</w:t>
      </w:r>
      <w:r w:rsidR="00690A12">
        <w:t>.</w:t>
      </w:r>
      <w:bookmarkEnd w:id="1"/>
    </w:p>
    <w:p w14:paraId="4D16E4A3" w14:textId="17B97F0F" w:rsidR="00A11BC0" w:rsidRPr="006D0812" w:rsidRDefault="006052AA" w:rsidP="003911AB">
      <w:pPr>
        <w:pStyle w:val="Heading-Number-ContractCzechRadio"/>
        <w:ind w:hanging="8647"/>
      </w:pPr>
      <w:r w:rsidRPr="006D0812">
        <w:lastRenderedPageBreak/>
        <w:t>Jakost</w:t>
      </w:r>
      <w:r w:rsidR="00223604">
        <w:t xml:space="preserve"> </w:t>
      </w:r>
      <w:r w:rsidR="000C3CDA">
        <w:t>díla</w:t>
      </w:r>
      <w:r w:rsidR="000C3CDA" w:rsidRPr="006D0812">
        <w:t xml:space="preserve"> </w:t>
      </w:r>
      <w:r w:rsidRPr="006D0812">
        <w:t>a záruka</w:t>
      </w:r>
    </w:p>
    <w:p w14:paraId="024E3210" w14:textId="6D01C181" w:rsidR="00214A85" w:rsidRPr="003911AB" w:rsidRDefault="006052AA" w:rsidP="003911AB">
      <w:pPr>
        <w:pStyle w:val="ListNumber-ContractCzechRadio"/>
        <w:jc w:val="both"/>
        <w:rPr>
          <w:szCs w:val="24"/>
        </w:rPr>
      </w:pPr>
      <w:r w:rsidRPr="00214A85">
        <w:t xml:space="preserve">Zhotovitel prohlašuje, že dílo </w:t>
      </w:r>
      <w:r w:rsidR="00A908A4">
        <w:t>bude provedeno</w:t>
      </w:r>
      <w:r w:rsidR="00AA305B">
        <w:t xml:space="preserve"> </w:t>
      </w:r>
      <w:r w:rsidRPr="00214A85">
        <w:t>bez faktických</w:t>
      </w:r>
      <w:r>
        <w:t xml:space="preserve"> a právních vad</w:t>
      </w:r>
      <w:r w:rsidRPr="00214A85">
        <w:t xml:space="preserve"> a </w:t>
      </w:r>
      <w:r w:rsidR="00AD382A">
        <w:t xml:space="preserve">bude </w:t>
      </w:r>
      <w:r w:rsidR="00AD382A" w:rsidRPr="00214A85">
        <w:t>odpovíd</w:t>
      </w:r>
      <w:r w:rsidR="00AD382A">
        <w:t>at</w:t>
      </w:r>
      <w:r w:rsidR="00AD382A" w:rsidRPr="00214A85">
        <w:t xml:space="preserve"> </w:t>
      </w:r>
      <w:r w:rsidRPr="00214A85">
        <w:t>této smlouvě a platným právním předpisům. Zhotovitel je povinen při provádění díla postupovat v souladu s platnými právními předpisy a českými technickými normami ČSN.</w:t>
      </w:r>
      <w:r w:rsidR="00223604">
        <w:t xml:space="preserve"> </w:t>
      </w:r>
    </w:p>
    <w:p w14:paraId="0A9D66F4" w14:textId="441A0F19" w:rsidR="00A908A4" w:rsidRDefault="006052AA" w:rsidP="00214A85">
      <w:pPr>
        <w:pStyle w:val="ListNumber-ContractCzechRadio"/>
        <w:jc w:val="both"/>
        <w:rPr>
          <w:szCs w:val="24"/>
        </w:rPr>
      </w:pPr>
      <w:r>
        <w:rPr>
          <w:szCs w:val="24"/>
        </w:rPr>
        <w:t>Zhotovitel dále prohlašuje, že se dostatečným způsobem seznámil s</w:t>
      </w:r>
      <w:r w:rsidR="002877A1">
        <w:rPr>
          <w:szCs w:val="24"/>
        </w:rPr>
        <w:t>e specifikací díla</w:t>
      </w:r>
      <w:r>
        <w:rPr>
          <w:szCs w:val="24"/>
        </w:rPr>
        <w:t xml:space="preserve"> a podmínkami jeho provedení, je odborně způsobilý dílo řádně a včas provést a má k tomu </w:t>
      </w:r>
      <w:r w:rsidR="001616CD">
        <w:rPr>
          <w:szCs w:val="24"/>
        </w:rPr>
        <w:t xml:space="preserve">veškeré </w:t>
      </w:r>
      <w:r>
        <w:rPr>
          <w:szCs w:val="24"/>
        </w:rPr>
        <w:t>potřebné kapacity.</w:t>
      </w:r>
    </w:p>
    <w:p w14:paraId="0CE3320F" w14:textId="34B86D43" w:rsidR="00214A85" w:rsidRPr="005C1F05" w:rsidRDefault="006052AA" w:rsidP="00214A85">
      <w:pPr>
        <w:pStyle w:val="ListNumber-ContractCzechRadio"/>
        <w:jc w:val="both"/>
        <w:rPr>
          <w:szCs w:val="24"/>
        </w:rPr>
      </w:pPr>
      <w:r w:rsidRPr="00214A85">
        <w:t>Zhotovitel poskytuje na dílo</w:t>
      </w:r>
      <w:r w:rsidR="00FD400D">
        <w:t xml:space="preserve"> </w:t>
      </w:r>
      <w:r w:rsidRPr="00214A85">
        <w:t xml:space="preserve">záruku za jakost v délce </w:t>
      </w:r>
      <w:r w:rsidR="005C1F05">
        <w:rPr>
          <w:rFonts w:cs="Arial"/>
          <w:b/>
          <w:szCs w:val="20"/>
        </w:rPr>
        <w:t>48</w:t>
      </w:r>
      <w:r w:rsidR="00871A7B" w:rsidRPr="007F00D1">
        <w:rPr>
          <w:b/>
        </w:rPr>
        <w:t xml:space="preserve"> měsíců</w:t>
      </w:r>
      <w:r w:rsidRPr="00214A85">
        <w:t>. Záru</w:t>
      </w:r>
      <w:r w:rsidR="008F2BA6">
        <w:t>ční doba</w:t>
      </w:r>
      <w:r w:rsidRPr="00214A85">
        <w:t xml:space="preserve"> počíná běžet okamžikem </w:t>
      </w:r>
      <w:r>
        <w:t>odevzdání</w:t>
      </w:r>
      <w:del w:id="2" w:author="Janíčková Iva" w:date="2025-04-23T10:38:00Z">
        <w:r w:rsidDel="005263F3">
          <w:delText>m</w:delText>
        </w:r>
      </w:del>
      <w:r>
        <w:t xml:space="preserve"> díla</w:t>
      </w:r>
      <w:r w:rsidR="0060143F">
        <w:t xml:space="preserve"> objednateli</w:t>
      </w:r>
      <w:r w:rsidRPr="00214A85">
        <w:t>. Zárukou za jakost zhotovitel přebírá odpovědnost za to, že dílo bude po dobu odpovídající záruce způsobilé k užití</w:t>
      </w:r>
      <w:r w:rsidR="008B37AC">
        <w:t xml:space="preserve"> dle svého obvyklého účel</w:t>
      </w:r>
      <w:r w:rsidR="003B1FB1">
        <w:t>u</w:t>
      </w:r>
      <w:r w:rsidRPr="00214A85">
        <w:t>, jeho kvalita bude odpovídat této smlouvě a zachová si vlastnosti touto smlouvou vymezené</w:t>
      </w:r>
      <w:r w:rsidR="0060143F">
        <w:t>,</w:t>
      </w:r>
      <w:r w:rsidRPr="00214A85">
        <w:t xml:space="preserve"> popř. obvyklé. </w:t>
      </w:r>
    </w:p>
    <w:p w14:paraId="030DD851" w14:textId="56A4CE9C" w:rsidR="00353E30" w:rsidRDefault="006052AA" w:rsidP="005C1F05">
      <w:pPr>
        <w:pStyle w:val="ListNumber-ContractCzechRadio"/>
        <w:jc w:val="both"/>
      </w:pPr>
      <w:r w:rsidRPr="00157D71">
        <w:t xml:space="preserve">Zhotovitel odpovídá za vady </w:t>
      </w:r>
      <w:r>
        <w:t>d</w:t>
      </w:r>
      <w:r w:rsidRPr="00157D71">
        <w:t xml:space="preserve">íla, které má </w:t>
      </w:r>
      <w:r>
        <w:t>d</w:t>
      </w:r>
      <w:r w:rsidRPr="00157D71">
        <w:t xml:space="preserve">ílo ke dni jeho úplného dokončení a dále i za vady </w:t>
      </w:r>
      <w:r>
        <w:t>d</w:t>
      </w:r>
      <w:r w:rsidRPr="00157D71">
        <w:t xml:space="preserve">íla, které se na </w:t>
      </w:r>
      <w:r>
        <w:t>d</w:t>
      </w:r>
      <w:r w:rsidRPr="00157D71">
        <w:t xml:space="preserve">íle vyskytnou v průběhu záruční doby. Zhotovitel je povinen odstranit vadu </w:t>
      </w:r>
      <w:r>
        <w:t>d</w:t>
      </w:r>
      <w:r w:rsidRPr="00157D71">
        <w:t>íla na své náklady</w:t>
      </w:r>
      <w:r w:rsidR="00353E30">
        <w:t>, a to dle lhůt stanovených v tabulce v </w:t>
      </w:r>
      <w:r w:rsidR="00461995">
        <w:t>odst</w:t>
      </w:r>
      <w:r w:rsidR="00353E30">
        <w:t xml:space="preserve">. </w:t>
      </w:r>
      <w:r w:rsidR="008A1404">
        <w:t xml:space="preserve">6 tohoto článku smlouvy </w:t>
      </w:r>
      <w:r w:rsidR="00353E30" w:rsidRPr="00353E30">
        <w:rPr>
          <w:b/>
        </w:rPr>
        <w:t>v případě havarijních závad</w:t>
      </w:r>
      <w:r w:rsidR="00353E30">
        <w:t xml:space="preserve"> nebo dle</w:t>
      </w:r>
      <w:r w:rsidR="00461995">
        <w:t xml:space="preserve"> lhůt stanovených v reklamačním protokolu,</w:t>
      </w:r>
      <w:r w:rsidR="00353E30">
        <w:t xml:space="preserve"> </w:t>
      </w:r>
      <w:r w:rsidR="00353E30" w:rsidRPr="00353E30">
        <w:rPr>
          <w:b/>
        </w:rPr>
        <w:t>v případě reklamačních závad.</w:t>
      </w:r>
      <w:r w:rsidR="00353E30" w:rsidRPr="00157D71">
        <w:t xml:space="preserve"> </w:t>
      </w:r>
      <w:r w:rsidR="00461995">
        <w:t>L</w:t>
      </w:r>
      <w:r w:rsidR="00353E30" w:rsidRPr="00157D71">
        <w:t>hůtu k</w:t>
      </w:r>
      <w:r w:rsidR="00461995">
        <w:t> </w:t>
      </w:r>
      <w:r w:rsidR="00353E30" w:rsidRPr="00157D71">
        <w:t>odstranění</w:t>
      </w:r>
      <w:r w:rsidR="00461995">
        <w:t xml:space="preserve"> reklamační</w:t>
      </w:r>
      <w:r w:rsidR="00353E30" w:rsidRPr="00157D71">
        <w:t xml:space="preserve"> </w:t>
      </w:r>
      <w:r w:rsidR="00461995">
        <w:t>zá</w:t>
      </w:r>
      <w:r w:rsidR="00353E30" w:rsidRPr="00157D71">
        <w:t xml:space="preserve">vady je oprávněn určit </w:t>
      </w:r>
      <w:r w:rsidR="00353E30">
        <w:t>o</w:t>
      </w:r>
      <w:r w:rsidR="00353E30" w:rsidRPr="00157D71">
        <w:t>bjednatel s tím, že musí být přiměřená povaze reklam</w:t>
      </w:r>
      <w:r w:rsidR="00461995">
        <w:t>ační záv</w:t>
      </w:r>
      <w:r w:rsidR="00353E30" w:rsidRPr="00157D71">
        <w:t>ady.</w:t>
      </w:r>
    </w:p>
    <w:p w14:paraId="0ED9AD1F" w14:textId="79342BFD" w:rsidR="00770EBE" w:rsidRDefault="006052AA" w:rsidP="005C1F05">
      <w:pPr>
        <w:pStyle w:val="ListNumber-ContractCzechRadio"/>
        <w:jc w:val="both"/>
      </w:pPr>
      <w:r w:rsidRPr="00157D71">
        <w:t>Zhotovitel je povinen se dostavit do místa plnění nejpozději do</w:t>
      </w:r>
      <w:r w:rsidR="00353E30">
        <w:t xml:space="preserve"> </w:t>
      </w:r>
      <w:r w:rsidR="00353E30" w:rsidRPr="00353E30">
        <w:rPr>
          <w:b/>
        </w:rPr>
        <w:t>48 hodin</w:t>
      </w:r>
      <w:r w:rsidRPr="00157D71">
        <w:t xml:space="preserve"> od </w:t>
      </w:r>
      <w:r>
        <w:t xml:space="preserve">písemného </w:t>
      </w:r>
      <w:r w:rsidRPr="00157D71">
        <w:t xml:space="preserve">oznámení vady </w:t>
      </w:r>
      <w:r>
        <w:t>o</w:t>
      </w:r>
      <w:r w:rsidRPr="00157D71">
        <w:t>bjednatelem</w:t>
      </w:r>
      <w:r w:rsidR="00353E30">
        <w:t xml:space="preserve"> </w:t>
      </w:r>
      <w:r w:rsidR="00353E30" w:rsidRPr="00461995">
        <w:rPr>
          <w:b/>
        </w:rPr>
        <w:t>v případě reklamační závady</w:t>
      </w:r>
      <w:r w:rsidR="00353E30">
        <w:t>. V</w:t>
      </w:r>
      <w:r w:rsidRPr="00157D71">
        <w:t xml:space="preserve"> případě </w:t>
      </w:r>
      <w:r w:rsidRPr="003911AB">
        <w:rPr>
          <w:b/>
        </w:rPr>
        <w:t>hav</w:t>
      </w:r>
      <w:r w:rsidR="00761CBF">
        <w:rPr>
          <w:b/>
        </w:rPr>
        <w:t xml:space="preserve">arijní závady </w:t>
      </w:r>
      <w:r w:rsidRPr="00157D71">
        <w:t xml:space="preserve">je </w:t>
      </w:r>
      <w:r w:rsidR="00761CBF">
        <w:t xml:space="preserve">však </w:t>
      </w:r>
      <w:r w:rsidRPr="00157D71">
        <w:t>povinen se dostavit neprodleně</w:t>
      </w:r>
      <w:r w:rsidR="00461995">
        <w:t>.</w:t>
      </w:r>
    </w:p>
    <w:p w14:paraId="7EE22A63" w14:textId="7003B563" w:rsidR="00D81D5F" w:rsidRPr="00C938EE" w:rsidRDefault="00761CBF" w:rsidP="005C1F05">
      <w:pPr>
        <w:pStyle w:val="ListNumber-ContractCzechRadio"/>
        <w:jc w:val="both"/>
        <w:rPr>
          <w:b/>
        </w:rPr>
      </w:pPr>
      <w:r>
        <w:t>Za havarijní závady jsou považovány pouze níže uvedené závady.</w:t>
      </w:r>
      <w:r w:rsidR="00353E30">
        <w:t xml:space="preserve"> </w:t>
      </w:r>
      <w:r w:rsidR="00353E30">
        <w:rPr>
          <w:rFonts w:cs="Arial"/>
          <w:szCs w:val="20"/>
        </w:rPr>
        <w:t>Míru závažnosti závady určuje objednatel dle tabulky uvedené dále v tomto odstavci</w:t>
      </w:r>
      <w:r w:rsidR="00F20E56">
        <w:rPr>
          <w:rFonts w:cs="Arial"/>
          <w:szCs w:val="20"/>
        </w:rPr>
        <w:t xml:space="preserve"> smlouvy</w:t>
      </w:r>
      <w:r w:rsidR="00353E30">
        <w:rPr>
          <w:rFonts w:cs="Arial"/>
          <w:szCs w:val="20"/>
        </w:rPr>
        <w:t>.</w:t>
      </w:r>
      <w:r>
        <w:t xml:space="preserve"> Jakékoli jiné reklamační závady bez vlivu na funkčnost klimatizačních sestav, včetně nefunkčnosti odtahu VZT, nejsou považovány za havarijní závady a kroky k odstranění závady musí být zahájeny </w:t>
      </w:r>
      <w:r w:rsidRPr="00C938EE">
        <w:rPr>
          <w:b/>
        </w:rPr>
        <w:t xml:space="preserve">do 48 hodin od </w:t>
      </w:r>
      <w:r w:rsidR="00F20E56">
        <w:rPr>
          <w:b/>
        </w:rPr>
        <w:t xml:space="preserve">jejich </w:t>
      </w:r>
      <w:r w:rsidRPr="00C938EE">
        <w:rPr>
          <w:b/>
        </w:rPr>
        <w:t>písemného nahlášení na kontaktní e-mail dodavatele.</w:t>
      </w:r>
    </w:p>
    <w:tbl>
      <w:tblPr>
        <w:tblStyle w:val="TableCzechRadio"/>
        <w:tblW w:w="0" w:type="auto"/>
        <w:tblInd w:w="312" w:type="dxa"/>
        <w:tblLook w:val="04A0" w:firstRow="1" w:lastRow="0" w:firstColumn="1" w:lastColumn="0" w:noHBand="0" w:noVBand="1"/>
      </w:tblPr>
      <w:tblGrid>
        <w:gridCol w:w="1446"/>
        <w:gridCol w:w="4166"/>
        <w:gridCol w:w="512"/>
        <w:gridCol w:w="2352"/>
      </w:tblGrid>
      <w:tr w:rsidR="00770EBE" w14:paraId="5213F8D5" w14:textId="77777777" w:rsidTr="00C938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6" w:type="dxa"/>
          </w:tcPr>
          <w:p w14:paraId="53D213E7" w14:textId="556EEFCA" w:rsidR="00770EBE" w:rsidRPr="00C938EE" w:rsidRDefault="00770EBE" w:rsidP="00770EBE">
            <w:pPr>
              <w:pStyle w:val="ListNumber-ContractCzechRadio"/>
              <w:numPr>
                <w:ilvl w:val="0"/>
                <w:numId w:val="0"/>
              </w:numPr>
              <w:jc w:val="both"/>
              <w:rPr>
                <w:b/>
              </w:rPr>
            </w:pPr>
            <w:r w:rsidRPr="00C938EE">
              <w:rPr>
                <w:b/>
              </w:rPr>
              <w:t>Typ závady</w:t>
            </w:r>
          </w:p>
        </w:tc>
        <w:tc>
          <w:tcPr>
            <w:tcW w:w="4678" w:type="dxa"/>
            <w:gridSpan w:val="2"/>
          </w:tcPr>
          <w:p w14:paraId="3D525DA2" w14:textId="7D387E29" w:rsidR="00770EBE" w:rsidRPr="00C938EE" w:rsidRDefault="00770EBE" w:rsidP="00770EBE">
            <w:pPr>
              <w:pStyle w:val="ListNumber-ContractCzechRadio"/>
              <w:numPr>
                <w:ilvl w:val="0"/>
                <w:numId w:val="0"/>
              </w:numPr>
              <w:jc w:val="both"/>
              <w:cnfStyle w:val="100000000000" w:firstRow="1" w:lastRow="0" w:firstColumn="0" w:lastColumn="0" w:oddVBand="0" w:evenVBand="0" w:oddHBand="0" w:evenHBand="0" w:firstRowFirstColumn="0" w:firstRowLastColumn="0" w:lastRowFirstColumn="0" w:lastRowLastColumn="0"/>
              <w:rPr>
                <w:b/>
              </w:rPr>
            </w:pPr>
            <w:r w:rsidRPr="00C938EE">
              <w:rPr>
                <w:b/>
              </w:rPr>
              <w:t>Popis závady</w:t>
            </w:r>
          </w:p>
        </w:tc>
        <w:tc>
          <w:tcPr>
            <w:tcW w:w="2352" w:type="dxa"/>
          </w:tcPr>
          <w:p w14:paraId="1BDEEC17" w14:textId="1E2563BC" w:rsidR="00770EBE" w:rsidRPr="00C938EE" w:rsidRDefault="00770EBE" w:rsidP="00770EBE">
            <w:pPr>
              <w:pStyle w:val="ListNumber-ContractCzechRadio"/>
              <w:numPr>
                <w:ilvl w:val="0"/>
                <w:numId w:val="0"/>
              </w:numPr>
              <w:jc w:val="both"/>
              <w:cnfStyle w:val="100000000000" w:firstRow="1" w:lastRow="0" w:firstColumn="0" w:lastColumn="0" w:oddVBand="0" w:evenVBand="0" w:oddHBand="0" w:evenHBand="0" w:firstRowFirstColumn="0" w:firstRowLastColumn="0" w:lastRowFirstColumn="0" w:lastRowLastColumn="0"/>
              <w:rPr>
                <w:b/>
              </w:rPr>
            </w:pPr>
            <w:r w:rsidRPr="00C938EE">
              <w:rPr>
                <w:b/>
              </w:rPr>
              <w:t xml:space="preserve">Dojezdový čas </w:t>
            </w:r>
          </w:p>
        </w:tc>
      </w:tr>
      <w:tr w:rsidR="00770EBE" w14:paraId="326EA6E0" w14:textId="77777777" w:rsidTr="00C938EE">
        <w:tc>
          <w:tcPr>
            <w:cnfStyle w:val="001000000000" w:firstRow="0" w:lastRow="0" w:firstColumn="1" w:lastColumn="0" w:oddVBand="0" w:evenVBand="0" w:oddHBand="0" w:evenHBand="0" w:firstRowFirstColumn="0" w:firstRowLastColumn="0" w:lastRowFirstColumn="0" w:lastRowLastColumn="0"/>
            <w:tcW w:w="1446" w:type="dxa"/>
          </w:tcPr>
          <w:p w14:paraId="633DF259" w14:textId="564B94F2" w:rsidR="00770EBE" w:rsidRDefault="00557378" w:rsidP="00770EBE">
            <w:pPr>
              <w:pStyle w:val="ListNumber-ContractCzechRadio"/>
              <w:numPr>
                <w:ilvl w:val="0"/>
                <w:numId w:val="0"/>
              </w:numPr>
              <w:jc w:val="both"/>
            </w:pPr>
            <w:r>
              <w:t xml:space="preserve">Vážná </w:t>
            </w:r>
          </w:p>
        </w:tc>
        <w:tc>
          <w:tcPr>
            <w:tcW w:w="4166" w:type="dxa"/>
          </w:tcPr>
          <w:p w14:paraId="5A871A8B" w14:textId="6936EDF1" w:rsidR="00770EBE" w:rsidRDefault="00770EBE" w:rsidP="003113C7">
            <w:pPr>
              <w:pStyle w:val="ListNumber-ContractCzechRadio"/>
              <w:numPr>
                <w:ilvl w:val="0"/>
                <w:numId w:val="0"/>
              </w:numPr>
              <w:jc w:val="left"/>
              <w:cnfStyle w:val="000000000000" w:firstRow="0" w:lastRow="0" w:firstColumn="0" w:lastColumn="0" w:oddVBand="0" w:evenVBand="0" w:oddHBand="0" w:evenHBand="0" w:firstRowFirstColumn="0" w:firstRowLastColumn="0" w:lastRowFirstColumn="0" w:lastRowLastColumn="0"/>
            </w:pPr>
            <w:r>
              <w:t xml:space="preserve">nefunkčnost </w:t>
            </w:r>
            <w:r w:rsidRPr="00C938EE">
              <w:rPr>
                <w:b/>
              </w:rPr>
              <w:t>1 ks</w:t>
            </w:r>
            <w:r>
              <w:t xml:space="preserve"> klimatizační sestavy </w:t>
            </w:r>
          </w:p>
        </w:tc>
        <w:tc>
          <w:tcPr>
            <w:tcW w:w="2864" w:type="dxa"/>
            <w:gridSpan w:val="2"/>
          </w:tcPr>
          <w:p w14:paraId="29DD1A95" w14:textId="61887CF9" w:rsidR="00770EBE" w:rsidRDefault="00770EBE" w:rsidP="003113C7">
            <w:pPr>
              <w:pStyle w:val="Textkomente"/>
              <w:jc w:val="left"/>
              <w:cnfStyle w:val="000000000000" w:firstRow="0" w:lastRow="0" w:firstColumn="0" w:lastColumn="0" w:oddVBand="0" w:evenVBand="0" w:oddHBand="0" w:evenHBand="0" w:firstRowFirstColumn="0" w:firstRowLastColumn="0" w:lastRowFirstColumn="0" w:lastRowLastColumn="0"/>
            </w:pPr>
            <w:r>
              <w:t>24 hodin od telefonického nahlášení závady na havarijní linku dodavatele</w:t>
            </w:r>
          </w:p>
          <w:p w14:paraId="0C123B03" w14:textId="77777777" w:rsidR="00770EBE" w:rsidRDefault="00770EBE" w:rsidP="00770EBE">
            <w:pPr>
              <w:pStyle w:val="ListNumber-ContractCzechRadio"/>
              <w:numPr>
                <w:ilvl w:val="0"/>
                <w:numId w:val="0"/>
              </w:numPr>
              <w:jc w:val="both"/>
              <w:cnfStyle w:val="000000000000" w:firstRow="0" w:lastRow="0" w:firstColumn="0" w:lastColumn="0" w:oddVBand="0" w:evenVBand="0" w:oddHBand="0" w:evenHBand="0" w:firstRowFirstColumn="0" w:firstRowLastColumn="0" w:lastRowFirstColumn="0" w:lastRowLastColumn="0"/>
            </w:pPr>
          </w:p>
        </w:tc>
      </w:tr>
      <w:tr w:rsidR="00770EBE" w14:paraId="588C1751" w14:textId="77777777" w:rsidTr="00C938EE">
        <w:tc>
          <w:tcPr>
            <w:cnfStyle w:val="001000000000" w:firstRow="0" w:lastRow="0" w:firstColumn="1" w:lastColumn="0" w:oddVBand="0" w:evenVBand="0" w:oddHBand="0" w:evenHBand="0" w:firstRowFirstColumn="0" w:firstRowLastColumn="0" w:lastRowFirstColumn="0" w:lastRowLastColumn="0"/>
            <w:tcW w:w="1446" w:type="dxa"/>
          </w:tcPr>
          <w:p w14:paraId="5A04AF79" w14:textId="2C9DF2FD" w:rsidR="00770EBE" w:rsidRDefault="00557378" w:rsidP="00770EBE">
            <w:pPr>
              <w:pStyle w:val="ListNumber-ContractCzechRadio"/>
              <w:numPr>
                <w:ilvl w:val="0"/>
                <w:numId w:val="0"/>
              </w:numPr>
              <w:jc w:val="both"/>
            </w:pPr>
            <w:r>
              <w:t xml:space="preserve">Velmi vážná </w:t>
            </w:r>
          </w:p>
        </w:tc>
        <w:tc>
          <w:tcPr>
            <w:tcW w:w="4166" w:type="dxa"/>
          </w:tcPr>
          <w:p w14:paraId="00CC9578" w14:textId="7B5338C6" w:rsidR="00770EBE" w:rsidRDefault="00770EBE" w:rsidP="003113C7">
            <w:pPr>
              <w:pStyle w:val="ListNumber-ContractCzechRadio"/>
              <w:numPr>
                <w:ilvl w:val="0"/>
                <w:numId w:val="0"/>
              </w:numPr>
              <w:jc w:val="left"/>
              <w:cnfStyle w:val="000000000000" w:firstRow="0" w:lastRow="0" w:firstColumn="0" w:lastColumn="0" w:oddVBand="0" w:evenVBand="0" w:oddHBand="0" w:evenHBand="0" w:firstRowFirstColumn="0" w:firstRowLastColumn="0" w:lastRowFirstColumn="0" w:lastRowLastColumn="0"/>
            </w:pPr>
            <w:r>
              <w:t xml:space="preserve">nefunkčnost </w:t>
            </w:r>
            <w:r w:rsidRPr="00C938EE">
              <w:rPr>
                <w:b/>
              </w:rPr>
              <w:t>2 ks</w:t>
            </w:r>
            <w:r>
              <w:t xml:space="preserve"> klimatizačních sestav </w:t>
            </w:r>
          </w:p>
        </w:tc>
        <w:tc>
          <w:tcPr>
            <w:tcW w:w="2864" w:type="dxa"/>
            <w:gridSpan w:val="2"/>
          </w:tcPr>
          <w:p w14:paraId="46AF6B46" w14:textId="4C2F443B" w:rsidR="00770EBE" w:rsidRDefault="00770EBE" w:rsidP="003113C7">
            <w:pPr>
              <w:pStyle w:val="Textkomente"/>
              <w:jc w:val="left"/>
              <w:cnfStyle w:val="000000000000" w:firstRow="0" w:lastRow="0" w:firstColumn="0" w:lastColumn="0" w:oddVBand="0" w:evenVBand="0" w:oddHBand="0" w:evenHBand="0" w:firstRowFirstColumn="0" w:firstRowLastColumn="0" w:lastRowFirstColumn="0" w:lastRowLastColumn="0"/>
            </w:pPr>
            <w:r>
              <w:t>3 hodiny od telefonického nahlášení závady na havarijní linku dodavatele</w:t>
            </w:r>
          </w:p>
          <w:p w14:paraId="438ECE45" w14:textId="77777777" w:rsidR="00770EBE" w:rsidRDefault="00770EBE" w:rsidP="00770EBE">
            <w:pPr>
              <w:pStyle w:val="ListNumber-ContractCzechRadio"/>
              <w:numPr>
                <w:ilvl w:val="0"/>
                <w:numId w:val="0"/>
              </w:numPr>
              <w:jc w:val="both"/>
              <w:cnfStyle w:val="000000000000" w:firstRow="0" w:lastRow="0" w:firstColumn="0" w:lastColumn="0" w:oddVBand="0" w:evenVBand="0" w:oddHBand="0" w:evenHBand="0" w:firstRowFirstColumn="0" w:firstRowLastColumn="0" w:lastRowFirstColumn="0" w:lastRowLastColumn="0"/>
            </w:pPr>
          </w:p>
        </w:tc>
      </w:tr>
      <w:tr w:rsidR="00770EBE" w14:paraId="5E421B80" w14:textId="77777777" w:rsidTr="00C938EE">
        <w:tc>
          <w:tcPr>
            <w:cnfStyle w:val="001000000000" w:firstRow="0" w:lastRow="0" w:firstColumn="1" w:lastColumn="0" w:oddVBand="0" w:evenVBand="0" w:oddHBand="0" w:evenHBand="0" w:firstRowFirstColumn="0" w:firstRowLastColumn="0" w:lastRowFirstColumn="0" w:lastRowLastColumn="0"/>
            <w:tcW w:w="1446" w:type="dxa"/>
          </w:tcPr>
          <w:p w14:paraId="6067208B" w14:textId="427F9D0A" w:rsidR="00770EBE" w:rsidRDefault="00557378" w:rsidP="00770EBE">
            <w:pPr>
              <w:pStyle w:val="ListNumber-ContractCzechRadio"/>
              <w:numPr>
                <w:ilvl w:val="0"/>
                <w:numId w:val="0"/>
              </w:numPr>
              <w:jc w:val="both"/>
            </w:pPr>
            <w:r>
              <w:t xml:space="preserve">Kritická </w:t>
            </w:r>
          </w:p>
        </w:tc>
        <w:tc>
          <w:tcPr>
            <w:tcW w:w="4166" w:type="dxa"/>
          </w:tcPr>
          <w:p w14:paraId="6F586BC8" w14:textId="42B5F84B" w:rsidR="00770EBE" w:rsidRDefault="00770EBE" w:rsidP="003113C7">
            <w:pPr>
              <w:pStyle w:val="ListNumber-ContractCzechRadio"/>
              <w:numPr>
                <w:ilvl w:val="0"/>
                <w:numId w:val="0"/>
              </w:numPr>
              <w:jc w:val="left"/>
              <w:cnfStyle w:val="000000000000" w:firstRow="0" w:lastRow="0" w:firstColumn="0" w:lastColumn="0" w:oddVBand="0" w:evenVBand="0" w:oddHBand="0" w:evenHBand="0" w:firstRowFirstColumn="0" w:firstRowLastColumn="0" w:lastRowFirstColumn="0" w:lastRowLastColumn="0"/>
            </w:pPr>
            <w:r>
              <w:t xml:space="preserve">nefunkčnost </w:t>
            </w:r>
            <w:r w:rsidRPr="00C938EE">
              <w:rPr>
                <w:b/>
              </w:rPr>
              <w:t xml:space="preserve">2 a více ks </w:t>
            </w:r>
            <w:r>
              <w:t xml:space="preserve">klimatizačních sestav </w:t>
            </w:r>
          </w:p>
        </w:tc>
        <w:tc>
          <w:tcPr>
            <w:tcW w:w="2864" w:type="dxa"/>
            <w:gridSpan w:val="2"/>
          </w:tcPr>
          <w:p w14:paraId="14D0BBA3" w14:textId="4C597B3A" w:rsidR="00770EBE" w:rsidRDefault="00770EBE" w:rsidP="003113C7">
            <w:pPr>
              <w:pStyle w:val="Textkomente"/>
              <w:jc w:val="left"/>
              <w:cnfStyle w:val="000000000000" w:firstRow="0" w:lastRow="0" w:firstColumn="0" w:lastColumn="0" w:oddVBand="0" w:evenVBand="0" w:oddHBand="0" w:evenHBand="0" w:firstRowFirstColumn="0" w:firstRowLastColumn="0" w:lastRowFirstColumn="0" w:lastRowLastColumn="0"/>
            </w:pPr>
            <w:r>
              <w:t>60 minut od telefonického nahlášení závady na havarijní linku dodavatele</w:t>
            </w:r>
          </w:p>
          <w:p w14:paraId="2E2BB817" w14:textId="77777777" w:rsidR="00770EBE" w:rsidRDefault="00770EBE" w:rsidP="003113C7">
            <w:pPr>
              <w:pStyle w:val="ListNumber-ContractCzechRadio"/>
              <w:numPr>
                <w:ilvl w:val="0"/>
                <w:numId w:val="0"/>
              </w:numPr>
              <w:jc w:val="left"/>
              <w:cnfStyle w:val="000000000000" w:firstRow="0" w:lastRow="0" w:firstColumn="0" w:lastColumn="0" w:oddVBand="0" w:evenVBand="0" w:oddHBand="0" w:evenHBand="0" w:firstRowFirstColumn="0" w:firstRowLastColumn="0" w:lastRowFirstColumn="0" w:lastRowLastColumn="0"/>
            </w:pPr>
          </w:p>
        </w:tc>
      </w:tr>
    </w:tbl>
    <w:p w14:paraId="5800E373" w14:textId="77777777" w:rsidR="00770EBE" w:rsidRDefault="00770EBE" w:rsidP="00461995">
      <w:pPr>
        <w:pStyle w:val="ListNumber-ContractCzechRadio"/>
        <w:numPr>
          <w:ilvl w:val="0"/>
          <w:numId w:val="0"/>
        </w:numPr>
        <w:jc w:val="both"/>
      </w:pPr>
    </w:p>
    <w:p w14:paraId="4D739C6F" w14:textId="3B118878" w:rsidR="00940927" w:rsidRPr="00D81D5F" w:rsidRDefault="00940927" w:rsidP="00940927">
      <w:pPr>
        <w:pStyle w:val="ListNumber-ContractCzechRadio"/>
        <w:numPr>
          <w:ilvl w:val="1"/>
          <w:numId w:val="43"/>
        </w:numPr>
        <w:jc w:val="both"/>
      </w:pPr>
      <w:r w:rsidRPr="00157D71">
        <w:t xml:space="preserve">Záruční doba </w:t>
      </w:r>
      <w:r>
        <w:t xml:space="preserve">díla </w:t>
      </w:r>
      <w:r w:rsidRPr="00157D71">
        <w:t xml:space="preserve">se prodlužuje o dobu ode dne </w:t>
      </w:r>
      <w:r>
        <w:t xml:space="preserve">písemného </w:t>
      </w:r>
      <w:r w:rsidRPr="00157D71">
        <w:t xml:space="preserve">oznámení vady </w:t>
      </w:r>
      <w:r>
        <w:t xml:space="preserve">zhotoviteli </w:t>
      </w:r>
      <w:r w:rsidRPr="00157D71">
        <w:t xml:space="preserve">do dne protokolárního převzetí opraveného </w:t>
      </w:r>
      <w:r>
        <w:t>díla či jeho části</w:t>
      </w:r>
      <w:r w:rsidRPr="00157D71">
        <w:t xml:space="preserve"> </w:t>
      </w:r>
      <w:r>
        <w:t xml:space="preserve">dle této </w:t>
      </w:r>
      <w:r w:rsidRPr="00157D71">
        <w:t>smlouvy objednatelem.</w:t>
      </w:r>
    </w:p>
    <w:p w14:paraId="0D4D01C5" w14:textId="77777777" w:rsidR="005C1F05" w:rsidRPr="00157D71" w:rsidRDefault="006052AA" w:rsidP="005C1F05">
      <w:pPr>
        <w:pStyle w:val="ListNumber-ContractCzechRadio"/>
        <w:jc w:val="both"/>
      </w:pPr>
      <w:r w:rsidRPr="00157D71">
        <w:t xml:space="preserve">Zhotovitel neprodleně uhradí </w:t>
      </w:r>
      <w:r>
        <w:t>o</w:t>
      </w:r>
      <w:r w:rsidRPr="00157D71">
        <w:t xml:space="preserve">bjednateli škody, které </w:t>
      </w:r>
      <w:r>
        <w:t>o</w:t>
      </w:r>
      <w:r w:rsidRPr="00157D71">
        <w:t xml:space="preserve">bjednateli vznikly v souvislosti s výskytem, zjištěním a odstraňováním vad díla, za které zhotovitel dle této </w:t>
      </w:r>
      <w:r>
        <w:t>s</w:t>
      </w:r>
      <w:r w:rsidRPr="00157D71">
        <w:t xml:space="preserve">mlouvy odpovídá. Vady díla řádně oznámené </w:t>
      </w:r>
      <w:r>
        <w:t>z</w:t>
      </w:r>
      <w:r w:rsidRPr="00157D71">
        <w:t xml:space="preserve">hotoviteli, které </w:t>
      </w:r>
      <w:r>
        <w:t>z</w:t>
      </w:r>
      <w:r w:rsidRPr="00157D71">
        <w:t>hotovitel řádně a v termínu stanoveném v reklamačním protokolu neopraví</w:t>
      </w:r>
      <w:r w:rsidRPr="005B0D5E">
        <w:t xml:space="preserve"> </w:t>
      </w:r>
      <w:r w:rsidRPr="00157D71">
        <w:t xml:space="preserve">nebo v případě, že se </w:t>
      </w:r>
      <w:r>
        <w:t>z</w:t>
      </w:r>
      <w:r w:rsidRPr="00157D71">
        <w:t xml:space="preserve">hotovitel nedostaví ve stanovené lhůtě k sepsání reklamačního protokolu, mohou být odstraněny </w:t>
      </w:r>
      <w:r>
        <w:t>o</w:t>
      </w:r>
      <w:r w:rsidRPr="00157D71">
        <w:t>bjednatelem</w:t>
      </w:r>
      <w:r>
        <w:t xml:space="preserve"> (nebo třetí osobou)</w:t>
      </w:r>
      <w:r w:rsidRPr="00157D71">
        <w:t xml:space="preserve"> na náklady </w:t>
      </w:r>
      <w:r>
        <w:t>z</w:t>
      </w:r>
      <w:r w:rsidRPr="00157D71">
        <w:t>hotovitele</w:t>
      </w:r>
      <w:r>
        <w:t>, který se mu je zavazuje neprodleně uhradit</w:t>
      </w:r>
      <w:r w:rsidRPr="00157D71">
        <w:t>.</w:t>
      </w:r>
    </w:p>
    <w:p w14:paraId="4855D26F" w14:textId="77777777" w:rsidR="005C1F05" w:rsidRPr="00157D71" w:rsidRDefault="006052AA" w:rsidP="005C1F05">
      <w:pPr>
        <w:pStyle w:val="ListNumber-ContractCzechRadio"/>
        <w:jc w:val="both"/>
      </w:pPr>
      <w:r w:rsidRPr="00157D71">
        <w:t xml:space="preserve">Dnem protokolárního předání </w:t>
      </w:r>
      <w:r>
        <w:t>díla po odstranění</w:t>
      </w:r>
      <w:r w:rsidRPr="00157D71">
        <w:t xml:space="preserve"> vady se na práce a dodávky vynaložené na odstranění vady vztahují ustanovení o záruční </w:t>
      </w:r>
      <w:r>
        <w:t>době</w:t>
      </w:r>
      <w:r w:rsidRPr="00157D71">
        <w:t xml:space="preserve"> dle tohoto článku </w:t>
      </w:r>
      <w:r>
        <w:t xml:space="preserve">smlouvy </w:t>
      </w:r>
      <w:r w:rsidRPr="00157D71">
        <w:t>v plném rozsahu.</w:t>
      </w:r>
    </w:p>
    <w:p w14:paraId="04D8E6E7" w14:textId="1F76D1C8" w:rsidR="005C1F05" w:rsidRPr="00214A85" w:rsidRDefault="006052AA" w:rsidP="005C1F05">
      <w:pPr>
        <w:pStyle w:val="ListNumber-ContractCzechRadio"/>
        <w:jc w:val="both"/>
        <w:rPr>
          <w:szCs w:val="24"/>
        </w:rPr>
      </w:pPr>
      <w:r w:rsidRPr="00157D71">
        <w:t xml:space="preserve">Objednatel je oprávněn </w:t>
      </w:r>
      <w:r>
        <w:t xml:space="preserve">písemně </w:t>
      </w:r>
      <w:r w:rsidRPr="00157D71">
        <w:t>vyzvat zhotovitele ke kontrole díla před uplynutím záruční doby</w:t>
      </w:r>
    </w:p>
    <w:p w14:paraId="479F2484" w14:textId="44CF42A2" w:rsidR="00435556" w:rsidRDefault="006052AA" w:rsidP="00C938EE">
      <w:pPr>
        <w:pStyle w:val="Heading-Number-ContractCzechRadio"/>
        <w:ind w:left="284"/>
      </w:pPr>
      <w:r w:rsidRPr="005C6085">
        <w:t>Odpovědnost za škody a pojištění</w:t>
      </w:r>
    </w:p>
    <w:p w14:paraId="6411A304" w14:textId="77777777" w:rsidR="00435556" w:rsidRDefault="006052AA" w:rsidP="00435556">
      <w:pPr>
        <w:pStyle w:val="ListNumber-ContractCzechRadio"/>
        <w:jc w:val="both"/>
      </w:pPr>
      <w:r>
        <w:rPr>
          <w:noProof/>
          <w:lang w:eastAsia="cs-CZ"/>
        </w:rPr>
        <w:t>Zhotovitel</w:t>
      </w:r>
      <w:r>
        <w:t xml:space="preserve"> tímto bere na vědomí, že svou činností dle této smlouvy </w:t>
      </w:r>
      <w:r w:rsidRPr="00D122AA">
        <w:t xml:space="preserve">může objednateli způsobit </w:t>
      </w:r>
      <w:r>
        <w:t>majetkovou újmu</w:t>
      </w:r>
      <w:r w:rsidRPr="00D122AA">
        <w:t xml:space="preserve"> (tj. </w:t>
      </w:r>
      <w:r>
        <w:t xml:space="preserve">škodu na jmění </w:t>
      </w:r>
      <w:r w:rsidRPr="00D122AA">
        <w:t xml:space="preserve">objednatele nebo třetích osob) nebo nemajetkovou újmu </w:t>
      </w:r>
      <w:r>
        <w:t>(dále souhrnně jako „</w:t>
      </w:r>
      <w:r w:rsidRPr="00435556">
        <w:rPr>
          <w:b/>
        </w:rPr>
        <w:t>škoda</w:t>
      </w:r>
      <w:r>
        <w:t>“)</w:t>
      </w:r>
      <w:r w:rsidRPr="00D122AA">
        <w:t xml:space="preserve">. Tuto škodu je </w:t>
      </w:r>
      <w:r>
        <w:t>zhotovitel</w:t>
      </w:r>
      <w:r w:rsidRPr="00D122AA">
        <w:t xml:space="preserve"> povinen objednateli uhradit na základě </w:t>
      </w:r>
      <w:r>
        <w:t xml:space="preserve">písemné </w:t>
      </w:r>
      <w:r w:rsidRPr="00D122AA">
        <w:t>výzvy objednatele.</w:t>
      </w:r>
    </w:p>
    <w:p w14:paraId="13A7B2C3" w14:textId="560A5BD8" w:rsidR="00435556" w:rsidRDefault="006052AA" w:rsidP="00435556">
      <w:pPr>
        <w:pStyle w:val="ListNumber-ContractCzechRadio"/>
        <w:jc w:val="both"/>
      </w:pPr>
      <w:r>
        <w:rPr>
          <w:noProof/>
          <w:lang w:eastAsia="cs-CZ"/>
        </w:rPr>
        <w:t>Zhotovitel</w:t>
      </w:r>
      <w:r>
        <w:t xml:space="preserve"> </w:t>
      </w:r>
      <w:r w:rsidRPr="00D122AA">
        <w:t xml:space="preserve">je povinen mít po dobu účinnosti této smlouvy pojištěnu svou odpovědnost za škodu vzniklou jeho činností z této smlouvy s minimálním limitem plnění </w:t>
      </w:r>
      <w:r w:rsidR="005C1F05">
        <w:rPr>
          <w:rFonts w:cs="Arial"/>
          <w:b/>
          <w:szCs w:val="20"/>
        </w:rPr>
        <w:t>5.000.000</w:t>
      </w:r>
      <w:r w:rsidRPr="000847CF">
        <w:rPr>
          <w:b/>
        </w:rPr>
        <w:t xml:space="preserve">,- </w:t>
      </w:r>
      <w:r w:rsidRPr="00435556">
        <w:rPr>
          <w:b/>
        </w:rPr>
        <w:t>Kč</w:t>
      </w:r>
      <w:r w:rsidRPr="00D122AA">
        <w:t xml:space="preserve">. </w:t>
      </w:r>
      <w:r w:rsidRPr="002B312F">
        <w:t>Tento limit žádným způsobem nezbavuje zhotovitele povinnost</w:t>
      </w:r>
      <w:r>
        <w:t>i</w:t>
      </w:r>
      <w:r w:rsidRPr="002B312F">
        <w:t xml:space="preserve"> uhradit objednateli škodu v plné výši.</w:t>
      </w:r>
      <w:r w:rsidRPr="00435556">
        <w:rPr>
          <w:rFonts w:cs="Arial"/>
          <w:szCs w:val="20"/>
        </w:rPr>
        <w:t xml:space="preserve"> Na písemnou výzvu objednatele je zhotovitel povinen předložit pojistnou smlouvu dle tohoto odstavce </w:t>
      </w:r>
      <w:r>
        <w:t>smlouvy</w:t>
      </w:r>
      <w:r w:rsidRPr="00435556">
        <w:rPr>
          <w:rFonts w:cs="Arial"/>
          <w:szCs w:val="20"/>
        </w:rPr>
        <w:t>.</w:t>
      </w:r>
    </w:p>
    <w:p w14:paraId="2381A24E" w14:textId="77777777" w:rsidR="00435556" w:rsidRDefault="006052AA" w:rsidP="00435556">
      <w:pPr>
        <w:pStyle w:val="ListNumber-ContractCzechRadio"/>
        <w:jc w:val="both"/>
      </w:pPr>
      <w:r w:rsidRPr="00D122AA">
        <w:t>S ohledem na předchozí odstavec</w:t>
      </w:r>
      <w:r>
        <w:t xml:space="preserve"> tohoto článku smlouvy</w:t>
      </w:r>
      <w:r w:rsidRPr="00D122AA">
        <w:t xml:space="preserve"> je </w:t>
      </w:r>
      <w:r>
        <w:t>zhotovitel</w:t>
      </w:r>
      <w:r w:rsidRPr="00D122AA">
        <w:t xml:space="preserve"> povinen kdykoli během účinnosti této smlouvy objednateli na jeho žádost prokázat, že požadované pojištění trvá.</w:t>
      </w:r>
    </w:p>
    <w:p w14:paraId="41FB91D5" w14:textId="615A6C2C" w:rsidR="00435556" w:rsidRPr="00435556" w:rsidRDefault="006052AA" w:rsidP="007F00D1">
      <w:pPr>
        <w:pStyle w:val="ListNumber-ContractCzechRadio"/>
        <w:jc w:val="both"/>
      </w:pPr>
      <w:r>
        <w:t>Smluvní strany se dohodly, že se na tuto smlouvu nepoužije ustanovení § 2914 OZ, a že zhotovitel odpovídá v plné výši za veškeré škody, které objednateli vzniknou porušením povinností dle této smlouvy</w:t>
      </w:r>
      <w:r w:rsidR="000847CF">
        <w:t>,</w:t>
      </w:r>
      <w:r w:rsidR="000847CF" w:rsidRPr="000847CF">
        <w:t xml:space="preserve"> </w:t>
      </w:r>
      <w:r w:rsidR="000847CF">
        <w:t>bez ohledu na to</w:t>
      </w:r>
      <w:r w:rsidR="0031517F">
        <w:t>,</w:t>
      </w:r>
      <w:r w:rsidR="000847CF">
        <w:t xml:space="preserve"> zda tuto škodu způsobí zhotovitel nebo jeho poddodavatel.</w:t>
      </w:r>
    </w:p>
    <w:p w14:paraId="4FE4F81E" w14:textId="195AB359" w:rsidR="008D1F83" w:rsidRPr="006D0812" w:rsidRDefault="006052AA" w:rsidP="00C938EE">
      <w:pPr>
        <w:pStyle w:val="Heading-Number-ContractCzechRadio"/>
        <w:ind w:left="0"/>
      </w:pPr>
      <w:r w:rsidRPr="006D0812">
        <w:t>Změny smlouvy</w:t>
      </w:r>
    </w:p>
    <w:p w14:paraId="1E0F69BA" w14:textId="5A033288" w:rsidR="008D1F83" w:rsidRPr="006D0812" w:rsidRDefault="006052AA" w:rsidP="0023258C">
      <w:pPr>
        <w:pStyle w:val="ListNumber-ContractCzechRadio"/>
        <w:jc w:val="both"/>
      </w:pPr>
      <w:r w:rsidRPr="006D0812">
        <w:t>Tato smlouva může být změněna pouze písemným</w:t>
      </w:r>
      <w:r w:rsidR="0060143F">
        <w:t xml:space="preserve">i dodatky </w:t>
      </w:r>
      <w:r w:rsidR="000847CF">
        <w:t xml:space="preserve">vzestupně </w:t>
      </w:r>
      <w:r w:rsidR="0060143F">
        <w:t xml:space="preserve">číslovanými počínaje </w:t>
      </w:r>
      <w:r w:rsidR="00886488">
        <w:t xml:space="preserve">řadovým </w:t>
      </w:r>
      <w:r w:rsidR="0060143F">
        <w:t>číslem 1 a</w:t>
      </w:r>
      <w:r w:rsidRPr="006D0812">
        <w:t xml:space="preserve"> </w:t>
      </w:r>
      <w:r w:rsidR="0060143F">
        <w:t>podepsanými</w:t>
      </w:r>
      <w:r w:rsidRPr="006D0812">
        <w:t xml:space="preserve"> oprávněnými osobami obou smluvních stran. </w:t>
      </w:r>
    </w:p>
    <w:p w14:paraId="10AA9B84" w14:textId="77777777" w:rsidR="00CD3739" w:rsidRDefault="006052AA" w:rsidP="0023258C">
      <w:pPr>
        <w:pStyle w:val="ListNumber-ContractCzechRadio"/>
        <w:jc w:val="both"/>
      </w:pPr>
      <w:r w:rsidRPr="006D0812">
        <w:t>Jakékoliv jiné dokumenty zejména zápisy, protokoly, přejímky apod. se za změnu smlouvy nepovažují.</w:t>
      </w:r>
    </w:p>
    <w:p w14:paraId="7CF427C3" w14:textId="0C7762A6" w:rsidR="00CD3739" w:rsidRPr="001B40D3" w:rsidRDefault="006052AA" w:rsidP="00CD3739">
      <w:pPr>
        <w:pStyle w:val="ListNumber-ContractCzechRadio"/>
        <w:jc w:val="both"/>
      </w:pPr>
      <w:r>
        <w:t>S</w:t>
      </w:r>
      <w:r w:rsidRPr="00734330">
        <w:t xml:space="preserve">mluvní strany v rámci </w:t>
      </w:r>
      <w:r w:rsidRPr="003F503A">
        <w:t xml:space="preserve">zachování </w:t>
      </w:r>
      <w:r>
        <w:t xml:space="preserve">právní </w:t>
      </w:r>
      <w:r w:rsidRPr="003F503A">
        <w:t xml:space="preserve">jistoty sjednávají, že jakákoli jejich vzájemná komunikace (konkretizace plnění, potvrzování si </w:t>
      </w:r>
      <w:r>
        <w:t>podmínek</w:t>
      </w:r>
      <w:r w:rsidRPr="003F503A">
        <w:t xml:space="preserve"> plnění, upozorňování na podstatné skutečnosti týkající se vzájemné spolupráce apod.) bude pr</w:t>
      </w:r>
      <w:r>
        <w:t>obíhat výhradně písemnou formou.</w:t>
      </w:r>
      <w:r w:rsidRPr="00262F84">
        <w:t xml:space="preserve"> </w:t>
      </w:r>
      <w:r>
        <w:t>Dostačující je také forma</w:t>
      </w:r>
      <w:r w:rsidRPr="00C82400">
        <w:t xml:space="preserve"> e-mailové korespondence</w:t>
      </w:r>
      <w:r>
        <w:t xml:space="preserve"> mezi oprávněnými osobami dle této smlouvy. Pro právní jednání směřující ke vzniku, změně nebo zániku smlouvy nebo pro uplatňování sankcí </w:t>
      </w:r>
      <w:r w:rsidRPr="00162F34">
        <w:t>však není e-mailová forma komunikace dostačující.</w:t>
      </w:r>
      <w:r>
        <w:t xml:space="preserve"> </w:t>
      </w:r>
      <w:r w:rsidRPr="000113DD">
        <w:t>Smluvní strany se dohodly, že právní jednání dle předcházející věty musí být učiněna</w:t>
      </w:r>
      <w:r w:rsidRPr="00876C6E">
        <w:t xml:space="preserve"> písemně, ve fyzické </w:t>
      </w:r>
      <w:r w:rsidRPr="00876C6E">
        <w:lastRenderedPageBreak/>
        <w:t>podobě musí být opatřena</w:t>
      </w:r>
      <w:r w:rsidRPr="00202D8B">
        <w:t xml:space="preserve"> vlastnoručním podpisem oprávněných zástupců smluvní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w:t>
      </w:r>
      <w:r>
        <w:t>ch</w:t>
      </w:r>
      <w:r w:rsidRPr="000113DD">
        <w:t xml:space="preserve"> stran.</w:t>
      </w:r>
    </w:p>
    <w:p w14:paraId="5057CB74" w14:textId="09C7C56F" w:rsidR="008D1F83" w:rsidRPr="006D0812" w:rsidRDefault="006052AA" w:rsidP="00CD3739">
      <w:pPr>
        <w:pStyle w:val="ListNumber-ContractCzechRadio"/>
        <w:jc w:val="both"/>
      </w:pPr>
      <w:r w:rsidRPr="00DD548D">
        <w:rPr>
          <w:color w:val="000000" w:themeColor="text1"/>
        </w:rPr>
        <w:t xml:space="preserve">Pokud by některá ze smluvních stran změnila své zástupce pro věcná jednání, je povinna písemně vyrozumět druhou smluvní stranu. </w:t>
      </w:r>
      <w:r w:rsidR="00F53FD9">
        <w:rPr>
          <w:color w:val="000000" w:themeColor="text1"/>
        </w:rPr>
        <w:t>Tato změna je účinná vůči druhé smluvní straně ř</w:t>
      </w:r>
      <w:r w:rsidRPr="00DD548D">
        <w:rPr>
          <w:color w:val="000000" w:themeColor="text1"/>
        </w:rPr>
        <w:t xml:space="preserve">ádným doručením tohoto oznámení </w:t>
      </w:r>
      <w:r w:rsidRPr="006D0812">
        <w:rPr>
          <w:noProof/>
          <w:lang w:eastAsia="cs-CZ"/>
        </w:rPr>
        <mc:AlternateContent>
          <mc:Choice Requires="wps">
            <w:drawing>
              <wp:anchor distT="0" distB="0" distL="114300" distR="114300" simplePos="0" relativeHeight="251657216" behindDoc="0" locked="0" layoutInCell="1" allowOverlap="1" wp14:anchorId="25750916" wp14:editId="15EA627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2D8E7CA" w14:textId="77777777" w:rsidR="00761CBF" w:rsidRPr="008519AB" w:rsidRDefault="00761CBF"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5750916" id="Textové pole 8" o:spid="_x0000_s1030" type="#_x0000_t202" style="position:absolute;left:0;text-align:left;margin-left:0;margin-top:0;width:2in;height:2in;z-index:2516572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52D8E7CA" w14:textId="77777777" w:rsidR="00761CBF" w:rsidRPr="008519AB" w:rsidRDefault="00761CBF" w:rsidP="008D1F83">
                      <w:pPr>
                        <w:pStyle w:val="ListNumber-ContractCzechRadio"/>
                        <w:numPr>
                          <w:ilvl w:val="0"/>
                          <w:numId w:val="0"/>
                        </w:numPr>
                      </w:pPr>
                    </w:p>
                  </w:txbxContent>
                </v:textbox>
              </v:shape>
            </w:pict>
          </mc:Fallback>
        </mc:AlternateContent>
      </w:r>
      <w:r>
        <w:rPr>
          <w:color w:val="000000" w:themeColor="text1"/>
        </w:rPr>
        <w:t>této smluvní straně.</w:t>
      </w:r>
    </w:p>
    <w:p w14:paraId="5324F489" w14:textId="3346CD79" w:rsidR="00A11BC0" w:rsidRPr="006D0812" w:rsidRDefault="006052AA" w:rsidP="00C938EE">
      <w:pPr>
        <w:pStyle w:val="Heading-Number-ContractCzechRadio"/>
        <w:ind w:left="142"/>
      </w:pPr>
      <w:r w:rsidRPr="006D0812">
        <w:t>Sankce</w:t>
      </w:r>
    </w:p>
    <w:p w14:paraId="4BC60BFA" w14:textId="72C2ADEC" w:rsidR="00BF05E5" w:rsidRPr="005F7C20" w:rsidRDefault="006052AA" w:rsidP="00BF05E5">
      <w:pPr>
        <w:pStyle w:val="ListNumber-ContractCzechRadio"/>
        <w:jc w:val="both"/>
        <w:rPr>
          <w:b/>
          <w:szCs w:val="24"/>
        </w:rPr>
      </w:pPr>
      <w:r w:rsidRPr="00565B8F">
        <w:t xml:space="preserve">Bude-li </w:t>
      </w:r>
      <w:r>
        <w:t>zhotovitel</w:t>
      </w:r>
      <w:r w:rsidRPr="00565B8F">
        <w:t xml:space="preserve"> v prodlení </w:t>
      </w:r>
      <w:r w:rsidR="005F7C20">
        <w:t>s odevzdáním</w:t>
      </w:r>
      <w:r>
        <w:t xml:space="preserve"> díla</w:t>
      </w:r>
      <w:r w:rsidRPr="00565B8F">
        <w:t xml:space="preserve">, zavazuje se zaplatit </w:t>
      </w:r>
      <w:r>
        <w:t>objednateli</w:t>
      </w:r>
      <w:r w:rsidRPr="00565B8F">
        <w:t xml:space="preserve"> smluvní </w:t>
      </w:r>
      <w:r w:rsidRPr="00CF2EDD">
        <w:t xml:space="preserve">pokutu ve </w:t>
      </w:r>
      <w:r w:rsidRPr="00BF05E5">
        <w:t xml:space="preserve">výši </w:t>
      </w:r>
      <w:r w:rsidR="00CD3739">
        <w:rPr>
          <w:b/>
        </w:rPr>
        <w:t>2.000</w:t>
      </w:r>
      <w:r w:rsidR="000847CF" w:rsidRPr="007F00D1">
        <w:rPr>
          <w:b/>
        </w:rPr>
        <w:t>,-</w:t>
      </w:r>
      <w:r w:rsidR="00042AD5" w:rsidRPr="007F00D1">
        <w:rPr>
          <w:b/>
        </w:rPr>
        <w:t xml:space="preserve"> Kč</w:t>
      </w:r>
      <w:r w:rsidRPr="00CF2EDD">
        <w:t xml:space="preserve"> za každý </w:t>
      </w:r>
      <w:r w:rsidR="005F7C20">
        <w:t xml:space="preserve">započatý </w:t>
      </w:r>
      <w:r w:rsidRPr="00CF2EDD">
        <w:t xml:space="preserve">den prodlení. </w:t>
      </w:r>
    </w:p>
    <w:p w14:paraId="07C6585B" w14:textId="0BC7F496" w:rsidR="005F7C20" w:rsidRPr="008F3C96" w:rsidRDefault="006052AA" w:rsidP="005F7C20">
      <w:pPr>
        <w:pStyle w:val="ListNumber-ContractCzechRadio"/>
        <w:jc w:val="both"/>
        <w:rPr>
          <w:b/>
          <w:szCs w:val="24"/>
        </w:rPr>
      </w:pPr>
      <w:r w:rsidRPr="00565B8F">
        <w:t xml:space="preserve">Bude-li </w:t>
      </w:r>
      <w:r>
        <w:t>zhotovitel</w:t>
      </w:r>
      <w:r w:rsidRPr="00565B8F">
        <w:t xml:space="preserve"> v prodlení </w:t>
      </w:r>
      <w:r>
        <w:t>s</w:t>
      </w:r>
      <w:r w:rsidR="000847CF">
        <w:t> odstraněním vady</w:t>
      </w:r>
      <w:r>
        <w:t xml:space="preserve"> díla</w:t>
      </w:r>
      <w:r w:rsidRPr="00565B8F">
        <w:t xml:space="preserve">, zavazuje se zaplatit </w:t>
      </w:r>
      <w:r>
        <w:t>objednateli</w:t>
      </w:r>
      <w:r w:rsidRPr="00565B8F">
        <w:t xml:space="preserve"> smluvní </w:t>
      </w:r>
      <w:r w:rsidRPr="00CF2EDD">
        <w:t xml:space="preserve">pokutu ve </w:t>
      </w:r>
      <w:r w:rsidRPr="00BF05E5">
        <w:t xml:space="preserve">výši </w:t>
      </w:r>
      <w:r w:rsidR="00CD3739">
        <w:rPr>
          <w:b/>
        </w:rPr>
        <w:t>2.000</w:t>
      </w:r>
      <w:r w:rsidR="000847CF" w:rsidRPr="007F00D1">
        <w:rPr>
          <w:b/>
        </w:rPr>
        <w:t>,-</w:t>
      </w:r>
      <w:r w:rsidR="00042AD5" w:rsidRPr="007F00D1">
        <w:rPr>
          <w:b/>
        </w:rPr>
        <w:t xml:space="preserve"> Kč</w:t>
      </w:r>
      <w:r w:rsidR="00042AD5" w:rsidRPr="00BF05E5">
        <w:t xml:space="preserve"> </w:t>
      </w:r>
      <w:r w:rsidRPr="00CF2EDD">
        <w:t xml:space="preserve">za každý </w:t>
      </w:r>
      <w:r>
        <w:t xml:space="preserve">započatý </w:t>
      </w:r>
      <w:r w:rsidRPr="00CF2EDD">
        <w:t xml:space="preserve">den prodlení. </w:t>
      </w:r>
    </w:p>
    <w:p w14:paraId="3898FD23" w14:textId="3826639A" w:rsidR="00CD3739" w:rsidRPr="007B793E" w:rsidRDefault="006052AA" w:rsidP="00CD3739">
      <w:pPr>
        <w:pStyle w:val="ListNumber-ContractCzechRadio"/>
        <w:jc w:val="both"/>
        <w:rPr>
          <w:b/>
          <w:szCs w:val="24"/>
        </w:rPr>
      </w:pPr>
      <w:r>
        <w:t>Bude-li zhotovitel v</w:t>
      </w:r>
      <w:r w:rsidRPr="002635C0">
        <w:t xml:space="preserve"> </w:t>
      </w:r>
      <w:r>
        <w:t xml:space="preserve">prodlení s dokončením </w:t>
      </w:r>
      <w:r w:rsidR="003E1437">
        <w:t>fáze</w:t>
      </w:r>
      <w:r>
        <w:t xml:space="preserve"> č. 1, je</w:t>
      </w:r>
      <w:r w:rsidRPr="006D0812">
        <w:t xml:space="preserve"> </w:t>
      </w:r>
      <w:r>
        <w:t xml:space="preserve">povinen </w:t>
      </w:r>
      <w:r w:rsidRPr="006D0812">
        <w:t xml:space="preserve">zaplatit </w:t>
      </w:r>
      <w:r>
        <w:t xml:space="preserve">smluvní pokutu ve </w:t>
      </w:r>
      <w:r w:rsidRPr="006B2236">
        <w:t xml:space="preserve">výši </w:t>
      </w:r>
      <w:r w:rsidRPr="00DD548D">
        <w:rPr>
          <w:b/>
        </w:rPr>
        <w:t>1.000,- Kč</w:t>
      </w:r>
      <w:r w:rsidRPr="006B2236">
        <w:t xml:space="preserve"> za</w:t>
      </w:r>
      <w:r w:rsidRPr="000305A1">
        <w:t xml:space="preserve"> </w:t>
      </w:r>
      <w:r>
        <w:t>každý započatý den prodlení.</w:t>
      </w:r>
    </w:p>
    <w:p w14:paraId="6033F830" w14:textId="5EE9ED5E" w:rsidR="00CD3739" w:rsidRPr="007B793E" w:rsidRDefault="006052AA" w:rsidP="00CD3739">
      <w:pPr>
        <w:pStyle w:val="ListNumber-ContractCzechRadio"/>
        <w:jc w:val="both"/>
        <w:rPr>
          <w:b/>
          <w:szCs w:val="24"/>
        </w:rPr>
      </w:pPr>
      <w:r>
        <w:t>Bude-li zhotovitel v prodlení s</w:t>
      </w:r>
      <w:r w:rsidR="003113C7">
        <w:t> </w:t>
      </w:r>
      <w:r>
        <w:t>dokončením</w:t>
      </w:r>
      <w:r w:rsidR="003113C7">
        <w:t xml:space="preserve"> </w:t>
      </w:r>
      <w:r w:rsidR="003E1437">
        <w:t>fáz</w:t>
      </w:r>
      <w:r w:rsidR="00F93A43">
        <w:t>e</w:t>
      </w:r>
      <w:r>
        <w:t xml:space="preserve"> č. 3 je</w:t>
      </w:r>
      <w:r w:rsidRPr="006D0812">
        <w:t xml:space="preserve"> </w:t>
      </w:r>
      <w:r>
        <w:t xml:space="preserve">povinen </w:t>
      </w:r>
      <w:r w:rsidRPr="006D0812">
        <w:t xml:space="preserve">zaplatit </w:t>
      </w:r>
      <w:r>
        <w:t xml:space="preserve">smluvní pokutu ve </w:t>
      </w:r>
      <w:r w:rsidRPr="006B2236">
        <w:t xml:space="preserve">výši </w:t>
      </w:r>
      <w:r w:rsidRPr="00DD548D">
        <w:rPr>
          <w:b/>
        </w:rPr>
        <w:t>2.000,- Kč</w:t>
      </w:r>
      <w:r w:rsidRPr="006B2236">
        <w:t xml:space="preserve"> za</w:t>
      </w:r>
      <w:r w:rsidRPr="000305A1">
        <w:t xml:space="preserve"> každý </w:t>
      </w:r>
      <w:r>
        <w:t>jednotlivý případ a každý započatý den prodlení</w:t>
      </w:r>
      <w:r w:rsidRPr="000305A1">
        <w:t>.</w:t>
      </w:r>
    </w:p>
    <w:p w14:paraId="38C354CD" w14:textId="591D1263" w:rsidR="00CD3739" w:rsidRPr="008F3C96" w:rsidRDefault="006052AA" w:rsidP="00CD3739">
      <w:pPr>
        <w:pStyle w:val="ListNumber-ContractCzechRadio"/>
        <w:jc w:val="both"/>
      </w:pPr>
      <w:r>
        <w:t xml:space="preserve">Nezajistí-li zhotovitel provádění díla prostřednictvím osob a poddodavatelů, </w:t>
      </w:r>
      <w:r w:rsidR="003713A1">
        <w:t xml:space="preserve">jimiž </w:t>
      </w:r>
      <w:r>
        <w:t>prokázal svou kvalifikaci v</w:t>
      </w:r>
      <w:r w:rsidR="003713A1">
        <w:t>e výběrovém</w:t>
      </w:r>
      <w:r>
        <w:t xml:space="preserve"> řízení veřejné zakázky, či nezajistí-li splnění této kvalifikace obdobně v případě jejich výměny dle článku XI</w:t>
      </w:r>
      <w:r w:rsidR="0031517F">
        <w:t>V</w:t>
      </w:r>
      <w:r>
        <w:t xml:space="preserve">. odst. 4 písm. a) a b) této smlouvy, je povinen zaplatit objednateli smluvní pokutu ve výši </w:t>
      </w:r>
      <w:r w:rsidRPr="00DD548D">
        <w:rPr>
          <w:b/>
        </w:rPr>
        <w:t>2.000,- Kč</w:t>
      </w:r>
      <w:r>
        <w:t xml:space="preserve"> za každý jednotlivý případ.</w:t>
      </w:r>
    </w:p>
    <w:p w14:paraId="74E0B60B" w14:textId="1F30FC2D" w:rsidR="0048303B" w:rsidRPr="007F00D1" w:rsidRDefault="006052AA" w:rsidP="00BE0575">
      <w:pPr>
        <w:pStyle w:val="ListNumber-ContractCzechRadio"/>
        <w:jc w:val="both"/>
        <w:rPr>
          <w:b/>
          <w:szCs w:val="24"/>
        </w:rPr>
      </w:pPr>
      <w:r w:rsidRPr="00565B8F">
        <w:t xml:space="preserve">Bude-li </w:t>
      </w:r>
      <w:r>
        <w:t>objednatel</w:t>
      </w:r>
      <w:r w:rsidRPr="00565B8F">
        <w:t xml:space="preserve"> v prodlení s</w:t>
      </w:r>
      <w:r>
        <w:t>e zaplacením ceny díla</w:t>
      </w:r>
      <w:r w:rsidRPr="00565B8F">
        <w:t xml:space="preserve">, zavazuje se </w:t>
      </w:r>
      <w:r>
        <w:t>objednatel</w:t>
      </w:r>
      <w:r w:rsidRPr="00565B8F">
        <w:t xml:space="preserve"> zaplatit </w:t>
      </w:r>
      <w:r>
        <w:t>zhotoviteli</w:t>
      </w:r>
      <w:r w:rsidRPr="00565B8F">
        <w:t xml:space="preserve"> smluvní </w:t>
      </w:r>
      <w:r w:rsidRPr="00CF2EDD">
        <w:t xml:space="preserve">pokutu ve </w:t>
      </w:r>
      <w:r w:rsidR="005F7C20">
        <w:t xml:space="preserve">výši </w:t>
      </w:r>
      <w:r w:rsidR="005F7C20" w:rsidRPr="007F00D1">
        <w:rPr>
          <w:b/>
        </w:rPr>
        <w:t xml:space="preserve">0,05 </w:t>
      </w:r>
      <w:r w:rsidRPr="007F00D1">
        <w:rPr>
          <w:b/>
        </w:rPr>
        <w:t>%</w:t>
      </w:r>
      <w:r w:rsidRPr="00BF05E5">
        <w:t xml:space="preserve"> z</w:t>
      </w:r>
      <w:r>
        <w:t xml:space="preserve"> dlužné částky </w:t>
      </w:r>
      <w:r w:rsidRPr="00CF2EDD">
        <w:t xml:space="preserve">za každý </w:t>
      </w:r>
      <w:r w:rsidR="005F7C20">
        <w:t xml:space="preserve">započatý </w:t>
      </w:r>
      <w:r w:rsidRPr="00CF2EDD">
        <w:t>den prodlení.</w:t>
      </w:r>
    </w:p>
    <w:p w14:paraId="0330B57F" w14:textId="226FD21B" w:rsidR="0048303B" w:rsidRPr="007F00D1" w:rsidRDefault="006052AA" w:rsidP="00BE0575">
      <w:pPr>
        <w:pStyle w:val="ListNumber-ContractCzechRadio"/>
        <w:jc w:val="both"/>
        <w:rPr>
          <w:b/>
          <w:szCs w:val="24"/>
        </w:rPr>
      </w:pPr>
      <w:r>
        <w:t xml:space="preserve">Smluvní pokuty </w:t>
      </w:r>
      <w:r w:rsidR="000847CF">
        <w:t>jsou splatné ve lhůtě 15 dnů od</w:t>
      </w:r>
      <w:r>
        <w:t xml:space="preserve"> </w:t>
      </w:r>
      <w:r w:rsidR="000847CF">
        <w:t>data</w:t>
      </w:r>
      <w:r w:rsidR="00AD382A">
        <w:t xml:space="preserve"> doručení písemné výzvy k </w:t>
      </w:r>
      <w:r w:rsidR="000847CF">
        <w:t>jejich</w:t>
      </w:r>
      <w:r>
        <w:t xml:space="preserve"> </w:t>
      </w:r>
      <w:r w:rsidR="00AD382A">
        <w:t>úhradě</w:t>
      </w:r>
      <w:r>
        <w:t xml:space="preserve"> druhé smluvní straně.</w:t>
      </w:r>
    </w:p>
    <w:p w14:paraId="6CC3C02E" w14:textId="69AAC842" w:rsidR="0048303B" w:rsidRPr="007F00D1" w:rsidRDefault="006052AA" w:rsidP="00BE0575">
      <w:pPr>
        <w:pStyle w:val="ListNumber-ContractCzechRadio"/>
        <w:jc w:val="both"/>
        <w:rPr>
          <w:b/>
          <w:szCs w:val="24"/>
        </w:rPr>
      </w:pPr>
      <w:r>
        <w:t>Uplatněním nároku na smluvní pokutu či jejím uhrazením nezaniká právo objednatele na náhradu škody v plné výši, vznikla-li škoda z téhož právního důvodu, pro který je požadována úhrada smluvní pokuty.</w:t>
      </w:r>
      <w:r w:rsidRPr="002663BF">
        <w:t xml:space="preserve"> </w:t>
      </w:r>
      <w:r>
        <w:t>Nárok objednatele na náhradu škody se uplatněním smluvní pokuty nesnižuje.</w:t>
      </w:r>
    </w:p>
    <w:p w14:paraId="5F384910" w14:textId="44054A0D" w:rsidR="00BE0575" w:rsidRPr="00CF2EDD" w:rsidRDefault="006052AA" w:rsidP="00BE0575">
      <w:pPr>
        <w:pStyle w:val="ListNumber-ContractCzechRadio"/>
        <w:jc w:val="both"/>
        <w:rPr>
          <w:b/>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Pr="00CF2EDD">
        <w:t xml:space="preserve"> </w:t>
      </w:r>
      <w:r w:rsidR="00000F9F">
        <w:t>O vzniku takové překážky je smluvní strana povinna bez zbytečného odkladu písemně informovat druhou smluvní stranu, v opačném případě zůstává nárok druhé smluvní strany na úhradu smluvní pokuty zachován.</w:t>
      </w:r>
    </w:p>
    <w:p w14:paraId="5D5F53CE" w14:textId="70B7BB3F" w:rsidR="00D63A68" w:rsidRDefault="006052AA" w:rsidP="00C938EE">
      <w:pPr>
        <w:pStyle w:val="Heading-Number-ContractCzechRadio"/>
        <w:ind w:left="-709"/>
      </w:pPr>
      <w:r>
        <w:t>Z</w:t>
      </w:r>
      <w:r w:rsidRPr="006D0812">
        <w:t>ánik smlouvy</w:t>
      </w:r>
    </w:p>
    <w:p w14:paraId="770E1F60" w14:textId="129152C0" w:rsidR="00B53633" w:rsidRPr="00D73EC2" w:rsidRDefault="006052AA" w:rsidP="00B53633">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73D6AD7E" w14:textId="24199FA4" w:rsidR="00B53633" w:rsidRDefault="006052AA" w:rsidP="00B53633">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4580D0B5" w14:textId="58189537" w:rsidR="003713A1" w:rsidRPr="00B53633" w:rsidRDefault="006052AA" w:rsidP="003713A1">
      <w:pPr>
        <w:pStyle w:val="ListNumber-ContractCzechRadio"/>
        <w:jc w:val="both"/>
      </w:pPr>
      <w:r>
        <w:lastRenderedPageBreak/>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7C6686AD" w14:textId="054FC490" w:rsidR="00D63A68" w:rsidRPr="00CF2EDD" w:rsidRDefault="006052AA" w:rsidP="00D63A68">
      <w:pPr>
        <w:pStyle w:val="ListNumber-ContractCzechRadio"/>
        <w:rPr>
          <w:b/>
          <w:szCs w:val="24"/>
        </w:rPr>
      </w:pPr>
      <w:r w:rsidRPr="00CF2EDD">
        <w:t>Objednatel je oprávněn od této smlouvy odstoupit zejména</w:t>
      </w:r>
      <w:r w:rsidR="000847CF">
        <w:t>:</w:t>
      </w:r>
      <w:r w:rsidRPr="00CF2EDD">
        <w:t xml:space="preserve"> </w:t>
      </w:r>
    </w:p>
    <w:p w14:paraId="04499AC1" w14:textId="55825CD1" w:rsidR="00D63A68" w:rsidRPr="00CF2EDD" w:rsidRDefault="006052AA" w:rsidP="00D63A68">
      <w:pPr>
        <w:pStyle w:val="ListLetter-ContractCzechRadio"/>
        <w:rPr>
          <w:b/>
          <w:szCs w:val="24"/>
        </w:rPr>
      </w:pPr>
      <w:r w:rsidRPr="00CF2EDD">
        <w:t xml:space="preserve">v případě prodlení zhotovitele s provedením díla o více </w:t>
      </w:r>
      <w:r>
        <w:t>než</w:t>
      </w:r>
      <w:r w:rsidR="003113C7">
        <w:t xml:space="preserve"> 20 dní</w:t>
      </w:r>
      <w:r>
        <w:t>;</w:t>
      </w:r>
    </w:p>
    <w:p w14:paraId="16C293FD" w14:textId="36275CA3" w:rsidR="00D63A68" w:rsidRDefault="006052AA" w:rsidP="00D63A68">
      <w:pPr>
        <w:pStyle w:val="ListLetter-ContractCzechRadio"/>
        <w:jc w:val="both"/>
      </w:pPr>
      <w:r w:rsidRPr="00CF2EDD">
        <w:t xml:space="preserve">v případě, že </w:t>
      </w:r>
      <w:r>
        <w:t>z</w:t>
      </w:r>
      <w:r w:rsidRPr="00CF2EDD">
        <w:t>hotovitel opakovaně (nejméně dvakrát</w:t>
      </w:r>
      <w:r>
        <w:t xml:space="preserve"> po dobu provádění díla</w:t>
      </w:r>
      <w:r w:rsidRPr="00CF2EDD">
        <w:t xml:space="preserve">) porušuje smluvní povinnosti či provádí </w:t>
      </w:r>
      <w:r>
        <w:t>d</w:t>
      </w:r>
      <w:r w:rsidRPr="00CF2EDD">
        <w:t xml:space="preserve">ílo v rozporu s pokyny </w:t>
      </w:r>
      <w:r>
        <w:t xml:space="preserve">objednatele a nezjedná nápravu ani v přiměřené náhradní </w:t>
      </w:r>
      <w:r w:rsidRPr="00CF2EDD">
        <w:t xml:space="preserve">lhůtě poskytnuté </w:t>
      </w:r>
      <w:r>
        <w:t>o</w:t>
      </w:r>
      <w:r w:rsidRPr="00CF2EDD">
        <w:t>bjednatelem</w:t>
      </w:r>
      <w:r>
        <w:t>;</w:t>
      </w:r>
    </w:p>
    <w:p w14:paraId="06E1ABB8" w14:textId="71D11F1F" w:rsidR="000E707B" w:rsidRDefault="006052AA" w:rsidP="000E707B">
      <w:pPr>
        <w:pStyle w:val="ListLetter-ContractCzechRadio"/>
        <w:jc w:val="both"/>
      </w:pPr>
      <w:r>
        <w:t xml:space="preserve">přestane-li zhotovitel za dobu trvání smlouvy splňovat </w:t>
      </w:r>
      <w:r w:rsidR="00014646">
        <w:t xml:space="preserve">podmínky </w:t>
      </w:r>
      <w:r>
        <w:t>základní způsobilost</w:t>
      </w:r>
      <w:r w:rsidR="00014646">
        <w:t>i</w:t>
      </w:r>
      <w:r>
        <w:t xml:space="preserve"> ve smyslu ustanovení § 74 zákona č. 134/2016 Sb., o zadávání veřejných zakázek, ve znění pozdějších předpisů</w:t>
      </w:r>
      <w:r w:rsidR="000847CF">
        <w:t xml:space="preserve"> (dále jen jako „</w:t>
      </w:r>
      <w:r w:rsidR="000847CF" w:rsidRPr="007F00D1">
        <w:rPr>
          <w:b/>
        </w:rPr>
        <w:t>ZZVZ</w:t>
      </w:r>
      <w:r w:rsidR="000847CF">
        <w:t>“)</w:t>
      </w:r>
      <w:r>
        <w:t>;</w:t>
      </w:r>
    </w:p>
    <w:p w14:paraId="41B41B64" w14:textId="052F9A77" w:rsidR="00D63A68" w:rsidRDefault="006052AA" w:rsidP="00D63A68">
      <w:pPr>
        <w:pStyle w:val="ListLetter-ContractCzechRadio"/>
        <w:jc w:val="both"/>
      </w:pPr>
      <w:r>
        <w:t>je</w:t>
      </w:r>
      <w:r w:rsidR="00CF3F3D">
        <w:t>-</w:t>
      </w:r>
      <w:r>
        <w:t>li to stanoveno touto smlouvou</w:t>
      </w:r>
      <w:r w:rsidRPr="00CF2EDD">
        <w:t>.</w:t>
      </w:r>
    </w:p>
    <w:p w14:paraId="53974A82" w14:textId="267B8C51" w:rsidR="00D63A68" w:rsidRPr="00D63A68" w:rsidRDefault="006052AA" w:rsidP="007F00D1">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973F47">
        <w:rPr>
          <w:rFonts w:eastAsia="Times New Roman" w:cs="Arial"/>
          <w:bCs/>
          <w:kern w:val="32"/>
          <w:szCs w:val="20"/>
        </w:rPr>
        <w:t>,</w:t>
      </w:r>
      <w:r w:rsidR="00973F47" w:rsidRPr="00973F47">
        <w:rPr>
          <w:rFonts w:eastAsia="Times New Roman" w:cs="Arial"/>
          <w:bCs/>
          <w:kern w:val="32"/>
          <w:szCs w:val="20"/>
        </w:rPr>
        <w:t xml:space="preserve"> </w:t>
      </w:r>
      <w:r w:rsidR="00973F47">
        <w:rPr>
          <w:rFonts w:eastAsia="Times New Roman" w:cs="Arial"/>
          <w:bCs/>
          <w:kern w:val="32"/>
          <w:szCs w:val="20"/>
        </w:rPr>
        <w:t>příp. později, pokud je tak v odstoupení uvedeno</w:t>
      </w:r>
      <w:r w:rsidRPr="006D0812">
        <w:rPr>
          <w:rFonts w:eastAsia="Times New Roman" w:cs="Arial"/>
          <w:bCs/>
          <w:kern w:val="32"/>
          <w:szCs w:val="20"/>
        </w:rPr>
        <w:t>.</w:t>
      </w:r>
    </w:p>
    <w:p w14:paraId="50328633" w14:textId="0883BFA2" w:rsidR="004362C6" w:rsidRDefault="006052AA" w:rsidP="00C938EE">
      <w:pPr>
        <w:pStyle w:val="Heading-Number-ContractCzechRadio"/>
        <w:tabs>
          <w:tab w:val="clear" w:pos="2495"/>
        </w:tabs>
        <w:ind w:left="567"/>
      </w:pPr>
      <w:r>
        <w:t>Mlčenlivost</w:t>
      </w:r>
    </w:p>
    <w:p w14:paraId="415B6EA3" w14:textId="28E59CC3" w:rsidR="004362C6" w:rsidRDefault="006052AA" w:rsidP="007F00D1">
      <w:pPr>
        <w:pStyle w:val="ListNumber-ContractCzechRadio"/>
        <w:jc w:val="both"/>
      </w:pPr>
      <w:r>
        <w:t xml:space="preserve">Zhotovitel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zhotovitel dozví v rámci plnění předmětu této smlouvy. Tyto informace objednatel prohlašuje za citlivé, důvěrné a tajné, s čímž je zhotovitel plně srozuměn. Zhotovitel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Zhotovitel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zhotovitele nebo osob, prostřednictvím kterých zhotovitel plní předmět této smlouvy platí, že tyto povinnosti porušil sám zhotovitel.</w:t>
      </w:r>
    </w:p>
    <w:p w14:paraId="0B6416D5" w14:textId="77777777" w:rsidR="004362C6" w:rsidRDefault="006052AA" w:rsidP="004362C6">
      <w:pPr>
        <w:pStyle w:val="ListNumber-ContractCzechRadio"/>
        <w:jc w:val="both"/>
      </w:pPr>
      <w:r>
        <w:t>Povinnost mlčenlivosti se nevztahuje na informace a skutečnosti, které:</w:t>
      </w:r>
    </w:p>
    <w:p w14:paraId="19CC9344" w14:textId="77777777" w:rsidR="004362C6" w:rsidRDefault="006052AA" w:rsidP="004362C6">
      <w:pPr>
        <w:pStyle w:val="ListLetter-ContractCzechRadio"/>
        <w:jc w:val="both"/>
      </w:pPr>
      <w:r>
        <w:t>v době jejich zveřejnění nebo následně se stanou bez zavinění kterékoli smluvní strany všeobecně dostupnými veřejnosti;</w:t>
      </w:r>
    </w:p>
    <w:p w14:paraId="583A5FC8" w14:textId="77777777" w:rsidR="004362C6" w:rsidRDefault="006052AA" w:rsidP="004362C6">
      <w:pPr>
        <w:pStyle w:val="ListLetter-ContractCzechRadio"/>
        <w:jc w:val="both"/>
      </w:pPr>
      <w:r>
        <w:t xml:space="preserve">byly získány na základě postupu nezávislého na této smlouvě nebo druhé smluvní straně, pokud je strana, která informace získala, schopna tuto skutečnost doložit, </w:t>
      </w:r>
    </w:p>
    <w:p w14:paraId="527971D1" w14:textId="77777777" w:rsidR="004362C6" w:rsidRDefault="006052AA" w:rsidP="004362C6">
      <w:pPr>
        <w:pStyle w:val="ListLetter-ContractCzechRadio"/>
        <w:jc w:val="both"/>
      </w:pPr>
      <w:r>
        <w:t>byly poskytnuté třetí osobou, která takové informace a skutečnosti nezískala porušením povinnosti jejich ochrany;</w:t>
      </w:r>
    </w:p>
    <w:p w14:paraId="4F0E6817" w14:textId="54633663" w:rsidR="004362C6" w:rsidRDefault="006052AA" w:rsidP="007F00D1">
      <w:pPr>
        <w:pStyle w:val="ListLetter-ContractCzechRadio"/>
        <w:jc w:val="both"/>
      </w:pPr>
      <w:r>
        <w:t>podléhají uveřejnění na základě zákonné povinnosti či povinnosti uložené smluvní straně orgánem veřejné moci.</w:t>
      </w:r>
    </w:p>
    <w:p w14:paraId="7D2A6627" w14:textId="5BF399BA" w:rsidR="004362C6" w:rsidRPr="004362C6" w:rsidRDefault="006052AA" w:rsidP="007F00D1">
      <w:pPr>
        <w:pStyle w:val="ListNumber-ContractCzechRadio"/>
        <w:jc w:val="both"/>
      </w:pPr>
      <w:r>
        <w:t xml:space="preserve">Za porušení povinností týkajících se mlčenlivosti dle odstavce 1 tohoto článku smlouvy má objednatel právo uplatnit u </w:t>
      </w:r>
      <w:r w:rsidR="00CD7EF3">
        <w:t>zhotovitele</w:t>
      </w:r>
      <w:r>
        <w:t xml:space="preserve"> nárok na zaplacení smluvní pokuty; výše smluvní pokuty je stanovena na </w:t>
      </w:r>
      <w:r w:rsidR="00DA7B4A">
        <w:rPr>
          <w:rFonts w:cs="Arial"/>
          <w:b/>
          <w:szCs w:val="20"/>
        </w:rPr>
        <w:t>50.000</w:t>
      </w:r>
      <w:r w:rsidRPr="007F00D1">
        <w:rPr>
          <w:b/>
          <w:bCs/>
        </w:rPr>
        <w:t>,- Kč</w:t>
      </w:r>
      <w:r>
        <w:t xml:space="preserve"> za každý jednotlivý případ porušení povinnost</w:t>
      </w:r>
      <w:r w:rsidR="006338AA">
        <w:t>í dle tohoto článku smlouvy</w:t>
      </w:r>
      <w:r>
        <w:t>.</w:t>
      </w:r>
    </w:p>
    <w:p w14:paraId="6E6AE376" w14:textId="4438BEB0" w:rsidR="002A69C1" w:rsidRDefault="006052AA" w:rsidP="005637CE">
      <w:pPr>
        <w:pStyle w:val="Heading-Number-ContractCzechRadio"/>
        <w:ind w:left="284"/>
      </w:pPr>
      <w:r>
        <w:lastRenderedPageBreak/>
        <w:t>Práva a povinnosti smluvních stran</w:t>
      </w:r>
    </w:p>
    <w:p w14:paraId="4FF84459" w14:textId="29BBAE2B" w:rsidR="002A69C1" w:rsidRPr="007F00D1" w:rsidRDefault="006052AA" w:rsidP="007F00D1">
      <w:pPr>
        <w:pStyle w:val="ListNumber-ContractCzechRadio"/>
      </w:pPr>
      <w:r w:rsidRPr="00160D3A">
        <w:rPr>
          <w:b/>
          <w:u w:val="single"/>
          <w:lang w:eastAsia="ar-SA"/>
        </w:rPr>
        <w:t>Práva a povinnosti objednatele</w:t>
      </w:r>
      <w:r w:rsidRPr="00B87816">
        <w:rPr>
          <w:u w:val="single"/>
          <w:lang w:eastAsia="ar-SA"/>
        </w:rPr>
        <w:t>:</w:t>
      </w:r>
    </w:p>
    <w:p w14:paraId="12FAE77E" w14:textId="77777777" w:rsidR="002A69C1" w:rsidRDefault="006052AA" w:rsidP="002A69C1">
      <w:pPr>
        <w:pStyle w:val="ListLetter-ContractCzechRadio"/>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zhotovitel </w:t>
      </w:r>
      <w:r w:rsidRPr="005D1AE8">
        <w:rPr>
          <w:lang w:eastAsia="ar-SA"/>
        </w:rPr>
        <w:t xml:space="preserve">mohl poskytovat plnění podle </w:t>
      </w:r>
      <w:r>
        <w:rPr>
          <w:lang w:eastAsia="ar-SA"/>
        </w:rPr>
        <w:t>této smlouvy;</w:t>
      </w:r>
    </w:p>
    <w:p w14:paraId="3E8F8F89" w14:textId="77777777" w:rsidR="002A69C1" w:rsidRDefault="006052AA" w:rsidP="002A69C1">
      <w:pPr>
        <w:pStyle w:val="ListLetter-ContractCzechRadio"/>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 předmětu plnění podle této </w:t>
      </w:r>
      <w:r>
        <w:t>smlouvy</w:t>
      </w:r>
      <w:r w:rsidRPr="005D1AE8">
        <w:rPr>
          <w:lang w:eastAsia="ar-SA"/>
        </w:rPr>
        <w:t xml:space="preserve">, a to do </w:t>
      </w:r>
      <w:r>
        <w:rPr>
          <w:lang w:eastAsia="ar-SA"/>
        </w:rPr>
        <w:t>dvou pracovních</w:t>
      </w:r>
      <w:r w:rsidRPr="005D1AE8">
        <w:rPr>
          <w:lang w:eastAsia="ar-SA"/>
        </w:rPr>
        <w:t xml:space="preserve"> dnů od obdržení dotazu, nedohodnou-li se </w:t>
      </w:r>
      <w:r>
        <w:rPr>
          <w:lang w:eastAsia="ar-SA"/>
        </w:rPr>
        <w:t>smluvní strany jinak;</w:t>
      </w:r>
    </w:p>
    <w:p w14:paraId="24824E8B" w14:textId="77777777" w:rsidR="002A69C1" w:rsidRDefault="006052AA" w:rsidP="002A69C1">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Pr>
          <w:lang w:eastAsia="ar-SA"/>
        </w:rPr>
        <w:t>, které jsou nutné</w:t>
      </w:r>
      <w:r w:rsidRPr="005D1AE8">
        <w:rPr>
          <w:lang w:eastAsia="ar-SA"/>
        </w:rPr>
        <w:t xml:space="preserve"> k zajištění řádného plnění </w:t>
      </w:r>
      <w:r>
        <w:rPr>
          <w:lang w:eastAsia="ar-SA"/>
        </w:rPr>
        <w:t>zhotovitele</w:t>
      </w:r>
      <w:r w:rsidRPr="005D1AE8">
        <w:rPr>
          <w:lang w:eastAsia="ar-SA"/>
        </w:rPr>
        <w:t xml:space="preserve"> podle této </w:t>
      </w:r>
      <w:r>
        <w:rPr>
          <w:lang w:eastAsia="ar-SA"/>
        </w:rPr>
        <w:t>smlouvy.</w:t>
      </w:r>
    </w:p>
    <w:p w14:paraId="22C2DAEE" w14:textId="47271ABA" w:rsidR="002A69C1" w:rsidRPr="007F00D1" w:rsidRDefault="006052AA" w:rsidP="007F00D1">
      <w:pPr>
        <w:pStyle w:val="ListNumber-ContractCzechRadio"/>
        <w:rPr>
          <w:b/>
        </w:rPr>
      </w:pPr>
      <w:r w:rsidRPr="00160D3A">
        <w:rPr>
          <w:b/>
          <w:u w:val="single"/>
        </w:rPr>
        <w:t>Práva a povinnosti zhotovitele:</w:t>
      </w:r>
    </w:p>
    <w:p w14:paraId="60F28D8D" w14:textId="77777777" w:rsidR="002A69C1" w:rsidRDefault="006052AA" w:rsidP="002A69C1">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Pr>
          <w:rFonts w:cs="Arial"/>
          <w:szCs w:val="20"/>
          <w:lang w:eastAsia="ar-SA"/>
        </w:rPr>
        <w:t>zhotovitele</w:t>
      </w:r>
      <w:r w:rsidRPr="005D1AE8">
        <w:rPr>
          <w:rFonts w:cs="Arial"/>
          <w:szCs w:val="20"/>
          <w:lang w:eastAsia="ar-SA"/>
        </w:rPr>
        <w:t xml:space="preserve">. Bude-li však </w:t>
      </w:r>
      <w:r w:rsidRPr="005D1AE8">
        <w:rPr>
          <w:rFonts w:cs="Arial"/>
          <w:szCs w:val="20"/>
        </w:rPr>
        <w:t xml:space="preserve">mít nedostatek informací vliv na termíny plnění </w:t>
      </w:r>
      <w:r>
        <w:rPr>
          <w:rFonts w:cs="Arial"/>
          <w:szCs w:val="20"/>
        </w:rPr>
        <w:t>zhotovitele</w:t>
      </w:r>
      <w:r w:rsidRPr="005D1AE8">
        <w:rPr>
          <w:rFonts w:cs="Arial"/>
          <w:szCs w:val="20"/>
        </w:rPr>
        <w:t>, nebude nedodržení termínů</w:t>
      </w:r>
      <w:r w:rsidRPr="005D1AE8">
        <w:rPr>
          <w:rFonts w:cs="Arial"/>
          <w:szCs w:val="20"/>
          <w:lang w:eastAsia="ar-SA"/>
        </w:rPr>
        <w:t xml:space="preserve"> posuzováno jako prodlení </w:t>
      </w:r>
      <w:r>
        <w:rPr>
          <w:rFonts w:cs="Arial"/>
          <w:szCs w:val="20"/>
          <w:lang w:eastAsia="ar-SA"/>
        </w:rPr>
        <w:t>zhotovitele;</w:t>
      </w:r>
    </w:p>
    <w:p w14:paraId="67E4FC72" w14:textId="77777777" w:rsidR="002A69C1" w:rsidRDefault="006052AA" w:rsidP="002A69C1">
      <w:pPr>
        <w:pStyle w:val="ListLetter-ContractCzechRadio"/>
        <w:jc w:val="both"/>
      </w:pPr>
      <w:r>
        <w:t>zhotovitel je povinen si při provádění díla 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14:paraId="56B58332" w14:textId="30871FF3" w:rsidR="002A69C1" w:rsidRDefault="00766EDE" w:rsidP="002A69C1">
      <w:pPr>
        <w:pStyle w:val="ListLetter-ContractCzechRadio"/>
        <w:jc w:val="both"/>
      </w:pPr>
      <w:r>
        <w:t xml:space="preserve">   </w:t>
      </w:r>
      <w:r w:rsidR="006052AA">
        <w:t>zhotovitel provádí dílo</w:t>
      </w:r>
      <w:r w:rsidR="006052AA" w:rsidRPr="00F216F3">
        <w:t xml:space="preserve"> osobně, popř. prostřednictvím </w:t>
      </w:r>
      <w:r w:rsidR="006052AA">
        <w:t>svých zaměstnanců či poddodavatelů; v každém takovém případě je zhotovitel je povinen zajistit, aby všechny osoby provádějící dílo, které jsou v pracovním nebo jiném obdobném poměru ke zhotoviteli nebo jsou ke zhotoviteli ve smluvním vztahu, se řídily vždy touto smlouvou. Poruší-li taková osoba jakékoliv ustanovení smlouvy, má se za to, že porušení způsobil sám zhotovitel;</w:t>
      </w:r>
    </w:p>
    <w:p w14:paraId="0303DCD9" w14:textId="77777777" w:rsidR="001E73D2" w:rsidRDefault="001E73D2" w:rsidP="00FD579C">
      <w:pPr>
        <w:pStyle w:val="ListLetter-ContractCzechRadio"/>
        <w:numPr>
          <w:ilvl w:val="0"/>
          <w:numId w:val="0"/>
        </w:numPr>
        <w:jc w:val="both"/>
      </w:pPr>
    </w:p>
    <w:p w14:paraId="0C76F094" w14:textId="77777777" w:rsidR="002A69C1" w:rsidRDefault="006052AA" w:rsidP="002A69C1">
      <w:pPr>
        <w:pStyle w:val="ListLetter-ContractCzechRadio"/>
        <w:jc w:val="both"/>
      </w:pPr>
      <w:r>
        <w:t>zhotovitel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14:paraId="49F82852" w14:textId="4503B7D7" w:rsidR="002A69C1" w:rsidRDefault="006052AA" w:rsidP="002A69C1">
      <w:pPr>
        <w:pStyle w:val="ListLetter-ContractCzechRadio"/>
        <w:jc w:val="both"/>
      </w:pPr>
      <w:r>
        <w:t>zhotovitel</w:t>
      </w:r>
      <w:r w:rsidRPr="00F216F3">
        <w:t xml:space="preserve"> je povinen umožnit </w:t>
      </w:r>
      <w:r>
        <w:t>objednateli</w:t>
      </w:r>
      <w:r w:rsidRPr="00F216F3">
        <w:t xml:space="preserve"> provedení kontroly plnění a dodržování sjednaných podmínek </w:t>
      </w:r>
      <w:r>
        <w:t>provádění díla</w:t>
      </w:r>
      <w:r w:rsidRPr="00F216F3">
        <w:t xml:space="preserve"> podle této </w:t>
      </w:r>
      <w:r>
        <w:t>smlouvy;</w:t>
      </w:r>
      <w:r w:rsidRPr="00F216F3">
        <w:t xml:space="preserve"> </w:t>
      </w:r>
      <w:r>
        <w:t>k</w:t>
      </w:r>
      <w:r w:rsidRPr="00F216F3">
        <w:t> oznámeným nedostatkům zejména co do rozsahu, četnosti a/nebo kvality plnění je povi</w:t>
      </w:r>
      <w:r>
        <w:t>nen bezodkladně zjednat nápravu.</w:t>
      </w:r>
    </w:p>
    <w:p w14:paraId="203BE730" w14:textId="2007C012" w:rsidR="000900DB" w:rsidRPr="00B63CDB" w:rsidRDefault="000900DB" w:rsidP="00C938EE">
      <w:pPr>
        <w:pStyle w:val="ListLetter-ContractCzechRadio"/>
        <w:jc w:val="both"/>
      </w:pPr>
      <w:r w:rsidRPr="00B63CDB">
        <w:t>Zhotovitel bere na vědomí, že objednatel je provozovatelem rozhlasového vysílání, které se uskutečňuje z budovy, kde bude realizováno dílo dle této smlouvy, přičemž toto vysílání bude probíhat i během provádění díla. Zhotovitel je povinen dbát na to, aby vlivem činností zhotovitele nedošlo k narušení rozhlasového vysílání či natáčení.</w:t>
      </w:r>
    </w:p>
    <w:p w14:paraId="3AB0806F" w14:textId="77777777" w:rsidR="000900DB" w:rsidRDefault="000900DB" w:rsidP="00C938EE">
      <w:pPr>
        <w:pStyle w:val="ListLetter-ContractCzechRadio"/>
        <w:numPr>
          <w:ilvl w:val="0"/>
          <w:numId w:val="0"/>
        </w:numPr>
        <w:ind w:left="624" w:hanging="312"/>
        <w:jc w:val="both"/>
      </w:pPr>
    </w:p>
    <w:p w14:paraId="78399684" w14:textId="2862ADB6" w:rsidR="004B36D7" w:rsidRDefault="006052AA" w:rsidP="00C938EE">
      <w:pPr>
        <w:pStyle w:val="Heading-Number-ContractCzechRadio"/>
        <w:ind w:left="-426"/>
      </w:pPr>
      <w:r>
        <w:lastRenderedPageBreak/>
        <w:t xml:space="preserve">Další ustanovení </w:t>
      </w:r>
    </w:p>
    <w:p w14:paraId="0B029530" w14:textId="77777777" w:rsidR="004B36D7" w:rsidRDefault="006052AA" w:rsidP="004B36D7">
      <w:pPr>
        <w:pStyle w:val="ListNumber-ContractCzechRadio"/>
        <w:jc w:val="both"/>
      </w:pPr>
      <w:r w:rsidRPr="002D5E61">
        <w:t xml:space="preserve">Smluvní strany se dohodly na konání kontrolních dnů, které budou minimálně 1x týdně </w:t>
      </w:r>
      <w:r>
        <w:t xml:space="preserve">po celou dobu provádění díla </w:t>
      </w:r>
      <w:r w:rsidRPr="002D5E61">
        <w:t>za účasti odpovědných zástupců objednatele i zhotovitele.</w:t>
      </w:r>
    </w:p>
    <w:p w14:paraId="7D21F6A0" w14:textId="4AE16DB7" w:rsidR="004B36D7" w:rsidRPr="00C16261" w:rsidRDefault="00820DBE" w:rsidP="004B36D7">
      <w:pPr>
        <w:pStyle w:val="ListNumber-ContractCzechRadio"/>
        <w:jc w:val="both"/>
      </w:pPr>
      <w:r>
        <w:t xml:space="preserve">Vedoucí projektu </w:t>
      </w:r>
      <w:r w:rsidR="006052AA" w:rsidRPr="00C16261">
        <w:t xml:space="preserve">nebo jiný pověřený zaměstnanec zhotovitele vede ode dne převzetí </w:t>
      </w:r>
      <w:r w:rsidR="006052AA">
        <w:t>místa provádění díla</w:t>
      </w:r>
      <w:r w:rsidR="006052AA" w:rsidRPr="00C16261">
        <w:t xml:space="preserve"> (</w:t>
      </w:r>
      <w:r w:rsidR="006052AA">
        <w:t xml:space="preserve">též </w:t>
      </w:r>
      <w:r w:rsidR="006052AA" w:rsidRPr="00C16261">
        <w:t>pracoviště</w:t>
      </w:r>
      <w:r w:rsidR="006052AA">
        <w:t xml:space="preserve"> či staveniště</w:t>
      </w:r>
      <w:r w:rsidR="006052AA" w:rsidRPr="00C16261">
        <w:t xml:space="preserve">) o prováděných pracích stavební (montážní) deník, do kterého zapisuje skutečnosti stanovené § 157 zákona </w:t>
      </w:r>
      <w:r w:rsidR="006052AA">
        <w:t>č. 183/2006 Sb., stavební zákon,</w:t>
      </w:r>
      <w:r w:rsidR="006052AA" w:rsidRPr="00C16261">
        <w:t xml:space="preserve"> a prováděcí vyhláškou MMR č. 499/2006 Sb., o dokumentaci staveb, </w:t>
      </w:r>
      <w:r w:rsidR="006052AA">
        <w:t xml:space="preserve">vše ve znění pozdějších předpisů, </w:t>
      </w:r>
      <w:r w:rsidR="006052AA" w:rsidRPr="00C16261">
        <w:t xml:space="preserve">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w:t>
      </w:r>
      <w:r w:rsidR="006052AA">
        <w:t xml:space="preserve">v místě provádění díla </w:t>
      </w:r>
      <w:r w:rsidR="006052AA" w:rsidRPr="00C16261">
        <w:t xml:space="preserve">na díle, které dle této smlouvy realizuje (tzn. včetně jmen osob všech jeho případných </w:t>
      </w:r>
      <w:r w:rsidR="006052AA">
        <w:t>pod</w:t>
      </w:r>
      <w:r w:rsidR="006052AA" w:rsidRPr="00C16261">
        <w:t>dodavatelů). Mimo vedoucího</w:t>
      </w:r>
      <w:r w:rsidR="00DA7B4A">
        <w:t xml:space="preserve"> projektu</w:t>
      </w:r>
      <w:r w:rsidR="006052AA" w:rsidRPr="00C16261">
        <w:t xml:space="preserve"> </w:t>
      </w:r>
      <w:r w:rsidR="006052AA">
        <w:t>či pověřeného zaměstnance zhotovitele</w:t>
      </w:r>
      <w:r w:rsidR="006052AA" w:rsidRPr="00C16261">
        <w:t xml:space="preserve"> zapisuje potřebné záznamy ve stavebním (montážním) deníku i oprávněný zaměstnanec objednatele. </w:t>
      </w:r>
      <w:r w:rsidR="006052AA">
        <w:t>Zaměstnancem</w:t>
      </w:r>
      <w:r w:rsidR="006052AA" w:rsidRPr="00C16261">
        <w:t xml:space="preserve"> zhotovitele, který je pověřen vedením stavebního (montážního) deníku</w:t>
      </w:r>
      <w:r w:rsidR="006052AA">
        <w:t>,</w:t>
      </w:r>
      <w:r w:rsidR="006052AA" w:rsidRPr="00C16261">
        <w:t xml:space="preserve"> je</w:t>
      </w:r>
      <w:r w:rsidR="006052AA">
        <w:t xml:space="preserve"> [</w:t>
      </w:r>
      <w:r w:rsidR="006052AA" w:rsidRPr="00DD548D">
        <w:rPr>
          <w:b/>
          <w:highlight w:val="yellow"/>
        </w:rPr>
        <w:t>DOPLNIT JMÉNO A PŘÍJMENÍ, TEL. ČÍSLO A E-MAIL</w:t>
      </w:r>
      <w:r w:rsidR="006052AA">
        <w:t>]</w:t>
      </w:r>
      <w:r w:rsidR="006052AA" w:rsidRPr="00C16261">
        <w:t xml:space="preserve">, jeho případná změna může být provedena pouze písemným oznámením osoby oprávněné k uzavření </w:t>
      </w:r>
      <w:r w:rsidR="006052AA">
        <w:t xml:space="preserve">této </w:t>
      </w:r>
      <w:r w:rsidR="006052AA" w:rsidRPr="00C16261">
        <w:t>smlouvy.</w:t>
      </w:r>
      <w:r w:rsidR="006052AA">
        <w:t xml:space="preserve"> Změna dle předcházející věty tohoto odstavce smlouvy je vůči objednateli účinná od okamžiku doručení písemného oznámení o změně této osoby objednateli.</w:t>
      </w:r>
      <w:r w:rsidR="006052AA" w:rsidRPr="00C16261">
        <w:t xml:space="preserve"> Smluvní strany mají povinnost činit neprodleně opatření k odstranění vytknutých závad</w:t>
      </w:r>
      <w:r w:rsidR="006052AA">
        <w:t xml:space="preserve"> na díle</w:t>
      </w:r>
      <w:r w:rsidR="006052AA" w:rsidRPr="00C16261">
        <w:t xml:space="preserve">. Nevyjádří-li se zhotovitel k zápisu objednatele ve stavebním </w:t>
      </w:r>
      <w:r w:rsidR="00056891">
        <w:t xml:space="preserve">(montážním) </w:t>
      </w:r>
      <w:r w:rsidR="006052AA" w:rsidRPr="00C16261">
        <w:t>deníku do 3 pracovních dnů, platí, že s příslušným zápisem objednatele souhlasí. Zhotovitel zajistí přístupnost stavebního (montážního) deníku</w:t>
      </w:r>
      <w:r w:rsidR="006052AA">
        <w:t xml:space="preserve"> v místě provádění díla</w:t>
      </w:r>
      <w:r w:rsidR="006052AA" w:rsidRPr="00C16261">
        <w:t xml:space="preserve"> v</w:t>
      </w:r>
      <w:r w:rsidR="006052AA">
        <w:t> </w:t>
      </w:r>
      <w:r w:rsidR="006052AA" w:rsidRPr="00C16261">
        <w:t>průběhu</w:t>
      </w:r>
      <w:r w:rsidR="006052AA">
        <w:t xml:space="preserve"> doby provádění díla objednateli</w:t>
      </w:r>
      <w:r w:rsidR="006052AA" w:rsidRPr="00C16261">
        <w:t>. Zhotovitel má povinnost předávat 1</w:t>
      </w:r>
      <w:r w:rsidR="006052AA">
        <w:t xml:space="preserve"> </w:t>
      </w:r>
      <w:r w:rsidR="006052AA" w:rsidRPr="00C16261">
        <w:t xml:space="preserve">x podepsanou kopii každého listu ze stavebního (montážního) deníku objednateli. V době, kdy budou práce na díle přerušeny nebo zastaveny, bude stavební (montážní) deník uložen v </w:t>
      </w:r>
      <w:r w:rsidR="006052AA">
        <w:t>sídle</w:t>
      </w:r>
      <w:r w:rsidR="006052AA" w:rsidRPr="00C16261">
        <w:t xml:space="preserve"> </w:t>
      </w:r>
      <w:r w:rsidR="006052AA">
        <w:t xml:space="preserve">Českého rozhlasu, na adrese </w:t>
      </w:r>
      <w:r w:rsidR="006052AA" w:rsidRPr="006D0812">
        <w:t>Vinohradská 12, 120 99 Praha 2</w:t>
      </w:r>
      <w:r w:rsidR="006052AA" w:rsidRPr="00C16261">
        <w:t xml:space="preserve">. Originál stavebního (montážního) deníku předá zhotovitel objednateli při </w:t>
      </w:r>
      <w:r w:rsidR="006052AA">
        <w:t>odevzdání</w:t>
      </w:r>
      <w:r w:rsidR="006052AA" w:rsidRPr="00C16261">
        <w:t xml:space="preserve"> díla.</w:t>
      </w:r>
    </w:p>
    <w:p w14:paraId="1AFF4E11" w14:textId="77777777" w:rsidR="004B36D7" w:rsidRDefault="006052AA" w:rsidP="004B36D7">
      <w:pPr>
        <w:pStyle w:val="ListNumber-ContractCzechRadio"/>
        <w:jc w:val="both"/>
      </w:pPr>
      <w:r w:rsidRPr="000143FC">
        <w:t xml:space="preserve">Zhotovitel je povinen zajistit okamžitě úklid komunikací a přístupových cest, dojde-li jeho vinou k jejich znečištění. Zhotovitel je dále povinen zajišťovat pravidelný úklid </w:t>
      </w:r>
      <w:r>
        <w:t>místa plnění</w:t>
      </w:r>
      <w:r w:rsidRPr="000143FC">
        <w:t xml:space="preserve"> vč. zajištění prostoru pro průběžný odvoz a likvidaci odpadů vzniklých při provádění díla. V případě neplnění tohoto bodu, bude částka za zajištění úklidu (po zhotoviteli) </w:t>
      </w:r>
      <w:r>
        <w:t>započtena objednatelem v plné výši vůči fakturaci zhotovitele</w:t>
      </w:r>
      <w:r w:rsidRPr="000143FC">
        <w:t xml:space="preserve"> vč. </w:t>
      </w:r>
      <w:r>
        <w:t>smluvních pokut</w:t>
      </w:r>
      <w:r w:rsidRPr="000143FC">
        <w:t xml:space="preserve"> vyplývajících </w:t>
      </w:r>
      <w:r>
        <w:t>z této smlouvy.</w:t>
      </w:r>
    </w:p>
    <w:p w14:paraId="4F62920E" w14:textId="77777777" w:rsidR="004B36D7" w:rsidRDefault="006052AA" w:rsidP="004B36D7">
      <w:pPr>
        <w:pStyle w:val="ListNumber-ContractCzechRadio"/>
        <w:jc w:val="both"/>
      </w:pPr>
      <w:r w:rsidRPr="00DD548D">
        <w:rPr>
          <w:u w:val="single"/>
        </w:rPr>
        <w:t>Další práva a povinnosti zhotovitele</w:t>
      </w:r>
      <w:r w:rsidRPr="00C33AE9">
        <w:t>:</w:t>
      </w:r>
    </w:p>
    <w:p w14:paraId="1389FF8D" w14:textId="65D01A72" w:rsidR="004B36D7" w:rsidRDefault="006052AA" w:rsidP="004B36D7">
      <w:pPr>
        <w:pStyle w:val="ListLetter-ContractCzechRadio"/>
        <w:jc w:val="both"/>
      </w:pPr>
      <w:r>
        <w:t xml:space="preserve">zhotovitel je povinen v průběhu provádění díla vždy aktualizovat seznam poddodavatelů, který předložil v rámci </w:t>
      </w:r>
      <w:r w:rsidR="00056891">
        <w:t xml:space="preserve">své </w:t>
      </w:r>
      <w:r>
        <w:t>nabídky ve veřejné zakázce a písemně informovat objednatele o poddodavatelích, kteří se nově zapojí do realizace díla a v jakém rozsahu; v případě potřeby změny poddodavatele, jehož prostřednictvím zhotovitel prokázal v rámci veřejné zakázky část kvalifikace, je zhotovitel povinen zajistit, aby při takové změně poddodavatele byl</w:t>
      </w:r>
      <w:r w:rsidR="00056891">
        <w:t>a</w:t>
      </w:r>
      <w:r>
        <w:t xml:space="preserve"> stále splněn</w:t>
      </w:r>
      <w:r w:rsidR="00056891">
        <w:t>a</w:t>
      </w:r>
      <w:r>
        <w:t xml:space="preserve"> kritéria kvalifikace dle zadávacích podmínek veřejné zakázky, na písemnou žádost objednatele je zhotovitel povinen k tomu doložit odpovídající doklady;</w:t>
      </w:r>
    </w:p>
    <w:p w14:paraId="301D7D3F" w14:textId="17D7F6DC" w:rsidR="004B36D7" w:rsidRDefault="006052AA" w:rsidP="004B36D7">
      <w:pPr>
        <w:pStyle w:val="ListLetter-ContractCzechRadio"/>
        <w:jc w:val="both"/>
      </w:pPr>
      <w:r>
        <w:t>zhotovitel je povinen zajistit provádění díla  osobami, prostřednictvím kterých ve veřejné zakázce prokázal kvalifikaci</w:t>
      </w:r>
      <w:r w:rsidR="00056891">
        <w:t xml:space="preserve"> (</w:t>
      </w:r>
      <w:r>
        <w:t>tj. vedoucí</w:t>
      </w:r>
      <w:r w:rsidR="00D50248">
        <w:t xml:space="preserve"> projektu</w:t>
      </w:r>
      <w:r>
        <w:t xml:space="preserve"> a technici</w:t>
      </w:r>
      <w:r w:rsidR="00056891">
        <w:t>)</w:t>
      </w:r>
      <w:r>
        <w:t>, a to v roli pro kterou tyto osoby kvalifikaci prokázal</w:t>
      </w:r>
      <w:r w:rsidR="00FD579C">
        <w:t>y</w:t>
      </w:r>
      <w:r>
        <w:t>; v případě potřeby výměny některé z těchto osob je zhotovitel povinen o tom písemně informovat objednatele a současně zajistit, aby nová osoba splňovala kvalifikaci dle zadávacích podmínek veřejné zakázky pro danou roli, na písemnou žádost objednatele je zhotovitel povinen k tomu doložit odpovídající doklady;</w:t>
      </w:r>
    </w:p>
    <w:p w14:paraId="765A9620" w14:textId="315D8F3B" w:rsidR="004B36D7" w:rsidRDefault="00766EDE" w:rsidP="004B36D7">
      <w:pPr>
        <w:pStyle w:val="ListLetter-ContractCzechRadio"/>
        <w:jc w:val="both"/>
      </w:pPr>
      <w:r>
        <w:lastRenderedPageBreak/>
        <w:t xml:space="preserve">  </w:t>
      </w:r>
      <w:r w:rsidR="006052AA">
        <w:t>zhotovitel je povinen zajistit, aby byla vždy v průběhu doby provádění díla v místě plnění přítomna nejméně jedna osoba se znalostí českého jazyka</w:t>
      </w:r>
      <w:r>
        <w:t xml:space="preserve"> umožňující komunikaci</w:t>
      </w:r>
      <w:r w:rsidR="006052AA">
        <w:t xml:space="preserve"> na úrovni rodilého mluvčího;</w:t>
      </w:r>
    </w:p>
    <w:p w14:paraId="6CAEDA88" w14:textId="6D4CA41F" w:rsidR="004B36D7" w:rsidRPr="004B36D7" w:rsidRDefault="006052AA" w:rsidP="008F3C96">
      <w:pPr>
        <w:pStyle w:val="ListLetter-ContractCzechRadio"/>
        <w:jc w:val="both"/>
      </w:pPr>
      <w:r>
        <w:t>zhotovitel je povinen po celou dobu provádění díla zajistit důstojné pracovní podmínky a dodržování povinností vyplývající z pracovněprávních předpisů, předpisů z oblasti zaměstnanosti a bezpečnosti a ochrany zdraví při práci, a to vůči všem osobám, které se budou podílet na realizaci díla dle této smlouvy bez ohledu na to, zda půjde o zaměstnance zhotovitele či jeho poddodavatele, příp. jeho poddodavatelů.</w:t>
      </w:r>
    </w:p>
    <w:p w14:paraId="63211189" w14:textId="77777777" w:rsidR="00F043FF" w:rsidRDefault="006052AA" w:rsidP="00F043FF">
      <w:pPr>
        <w:pStyle w:val="ListNumber-ContractCzechRadio"/>
        <w:jc w:val="both"/>
      </w:pPr>
      <w:r>
        <w:t>Smluvní strany pro vyloučení možných pochybností uvádí následující:</w:t>
      </w:r>
    </w:p>
    <w:p w14:paraId="5B1EE676" w14:textId="766B452C" w:rsidR="00F043FF" w:rsidRDefault="006052AA" w:rsidP="00F043FF">
      <w:pPr>
        <w:pStyle w:val="ListLetter-ContractCzechRadio"/>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14:paraId="0EE9659C" w14:textId="2F180158" w:rsidR="00441817" w:rsidRDefault="006052AA" w:rsidP="00F043FF">
      <w:pPr>
        <w:pStyle w:val="ListLetter-ContractCzechRadio"/>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14:paraId="7199F9C5" w14:textId="5F92A61A" w:rsidR="00F805A1" w:rsidRDefault="006052AA" w:rsidP="00F805A1">
      <w:pPr>
        <w:pStyle w:val="ListLetter-ContractCzechRadio"/>
        <w:jc w:val="both"/>
      </w:pPr>
      <w:r>
        <w:t>m</w:t>
      </w:r>
      <w:r w:rsidRPr="00F805A1">
        <w:t xml:space="preserve">á-li objednatel opatřit věc k provedení díla, předá ji zhotoviteli v dohodnuté době, jinak bez zbytečného odkladu po uzavření smlouvy. Má se za to, že se cena díla o cenu této věci nesnižuje. </w:t>
      </w:r>
      <w:r>
        <w:t>N</w:t>
      </w:r>
      <w:r w:rsidRPr="00F805A1">
        <w:t xml:space="preserve">eopatří-li objednatel věc včas a neučiní-li tak ani na </w:t>
      </w:r>
      <w:r>
        <w:t xml:space="preserve">opakovanou </w:t>
      </w:r>
      <w:r w:rsidR="00F72AB3">
        <w:t>a prokazatelně doručenou</w:t>
      </w:r>
      <w:r w:rsidR="00F72AB3" w:rsidRPr="00F805A1">
        <w:t xml:space="preserve"> </w:t>
      </w:r>
      <w:r w:rsidRPr="00F805A1">
        <w:t>výzvu zhotovitele v dodatečné přiměřené době, může věc opatřit</w:t>
      </w:r>
      <w:r w:rsidR="00F72AB3">
        <w:t xml:space="preserve"> zhotovitel na účet objednatele, přičemž zhotovitel je povinen objednateli před opatřením věci sdělit písemnou a prokazatelně doručenou formou cenu takovéto věci a stanovit mu přiměřenou lhůtu k vyjádření;</w:t>
      </w:r>
    </w:p>
    <w:p w14:paraId="3B0FEABC" w14:textId="63690342" w:rsidR="00F72AB3" w:rsidRDefault="006052AA" w:rsidP="002932DA">
      <w:pPr>
        <w:pStyle w:val="ListLetter-ContractCzechRadio"/>
        <w:jc w:val="both"/>
      </w:pPr>
      <w:r>
        <w:t>smluvní strany uvádí, že n</w:t>
      </w:r>
      <w:r w:rsidRPr="002932DA">
        <w:t xml:space="preserve">astane-li zcela mimořádná nepředvídatelná okolnost, která dokončení díla podstatně ztěžuje, </w:t>
      </w:r>
      <w:r>
        <w:t xml:space="preserve">není kterákoli smluvní strana oprávněna požádat soud, aby </w:t>
      </w:r>
      <w:r w:rsidR="007B511B">
        <w:t>podle svého uvážení rozhodl</w:t>
      </w:r>
      <w:r w:rsidRPr="002932DA">
        <w:t xml:space="preserve"> o spravedlivém zvýšení ceny za dílo, anebo o zrušení smlouvy a o tom, jak se </w:t>
      </w:r>
      <w:r w:rsidR="009A49E6">
        <w:t xml:space="preserve">smluvní </w:t>
      </w:r>
      <w:r w:rsidRPr="002932DA">
        <w:t xml:space="preserve">strany vypořádají. </w:t>
      </w:r>
      <w:r>
        <w:t xml:space="preserve">Tímto smluvní strany přebírají </w:t>
      </w:r>
      <w:r w:rsidR="009A49E6">
        <w:t xml:space="preserve">ve smyslu ustanovení § 1765 a násl. OZ </w:t>
      </w:r>
      <w:r w:rsidRPr="002932DA">
        <w:t>nebezpečí změny okolností</w:t>
      </w:r>
      <w:r w:rsidR="0060143F">
        <w:t>.</w:t>
      </w:r>
    </w:p>
    <w:p w14:paraId="6CAD04FD" w14:textId="77777777" w:rsidR="00A11BC0" w:rsidRPr="006D0812" w:rsidRDefault="006052AA" w:rsidP="00C938EE">
      <w:pPr>
        <w:pStyle w:val="Heading-Number-ContractCzechRadio"/>
        <w:ind w:left="-142"/>
      </w:pPr>
      <w:r w:rsidRPr="006D0812">
        <w:t>Závěrečná ustanovení</w:t>
      </w:r>
    </w:p>
    <w:p w14:paraId="44A53DD2" w14:textId="12EB2FC5" w:rsidR="00777278" w:rsidRPr="002E4874" w:rsidRDefault="006052AA" w:rsidP="00777278">
      <w:pPr>
        <w:pStyle w:val="ListNumber-ContractCzechRadio"/>
        <w:jc w:val="both"/>
      </w:pPr>
      <w:r w:rsidRPr="002E4874">
        <w:t xml:space="preserve">Tato </w:t>
      </w:r>
      <w:r>
        <w:t>smlouva</w:t>
      </w:r>
      <w:r w:rsidRPr="002E4874">
        <w:t xml:space="preserve"> nabývá platnosti dnem </w:t>
      </w:r>
      <w:r>
        <w:t xml:space="preserve">jejího </w:t>
      </w:r>
      <w:r w:rsidRPr="002E4874">
        <w:t xml:space="preserve">podpisu </w:t>
      </w:r>
      <w:r w:rsidR="008610B8">
        <w:t>oběma</w:t>
      </w:r>
      <w:r w:rsidR="008610B8" w:rsidRPr="002E4874">
        <w:t xml:space="preserve"> </w:t>
      </w:r>
      <w:r>
        <w:t>s</w:t>
      </w:r>
      <w:r w:rsidRPr="002E4874">
        <w:t>mluvními stranami</w:t>
      </w:r>
      <w:r>
        <w:t xml:space="preserve"> </w:t>
      </w:r>
      <w:r w:rsidRPr="002E4874">
        <w:t>a účinnosti</w:t>
      </w:r>
      <w:r>
        <w:t xml:space="preserve"> dnem jejího uveřejnění v registru smluv </w:t>
      </w:r>
      <w:r>
        <w:rPr>
          <w:rFonts w:cs="Arial"/>
          <w:szCs w:val="20"/>
        </w:rPr>
        <w:t>v souladu se zákonem č. 340/2015 Sb., o zvláštních podmínkách účinnosti některých smluv, uveřejňování těchto smluv a o registru smluv (zákon o registru smluv), v</w:t>
      </w:r>
      <w:r w:rsidR="000B4DDF">
        <w:rPr>
          <w:rFonts w:cs="Arial"/>
          <w:szCs w:val="20"/>
        </w:rPr>
        <w:t>e</w:t>
      </w:r>
      <w:r>
        <w:rPr>
          <w:rFonts w:cs="Arial"/>
          <w:szCs w:val="20"/>
        </w:rPr>
        <w:t xml:space="preserve"> znění</w:t>
      </w:r>
      <w:r w:rsidR="000B4DDF">
        <w:rPr>
          <w:rFonts w:cs="Arial"/>
          <w:szCs w:val="20"/>
        </w:rPr>
        <w:t xml:space="preserve"> pozdějších předpisů</w:t>
      </w:r>
      <w:r>
        <w:rPr>
          <w:rFonts w:cs="Arial"/>
          <w:szCs w:val="20"/>
        </w:rPr>
        <w:t>.</w:t>
      </w:r>
    </w:p>
    <w:p w14:paraId="124167F3" w14:textId="67A59D34" w:rsidR="00043DF0" w:rsidRPr="006D0812" w:rsidRDefault="006052AA"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sidR="002D3ED3">
        <w:rPr>
          <w:rFonts w:eastAsia="Times New Roman" w:cs="Arial"/>
          <w:bCs/>
          <w:kern w:val="32"/>
          <w:szCs w:val="20"/>
        </w:rPr>
        <w:t>OZ</w:t>
      </w:r>
      <w:r>
        <w:rPr>
          <w:rFonts w:eastAsia="Times New Roman" w:cs="Arial"/>
          <w:bCs/>
          <w:kern w:val="32"/>
          <w:szCs w:val="20"/>
        </w:rPr>
        <w:t>.</w:t>
      </w:r>
    </w:p>
    <w:p w14:paraId="723D93C4" w14:textId="041CF9B9" w:rsidR="00F36299" w:rsidRPr="006D0812" w:rsidRDefault="006052AA" w:rsidP="000B4DDF">
      <w:pPr>
        <w:pStyle w:val="ListNumber-ContractCzechRadio"/>
        <w:jc w:val="both"/>
      </w:pPr>
      <w:r w:rsidRPr="006D0812">
        <w:t xml:space="preserve">Tato smlouva je vyhotovena ve </w:t>
      </w:r>
      <w:r w:rsidR="008610B8">
        <w:t>třech</w:t>
      </w:r>
      <w:r w:rsidR="008610B8" w:rsidRPr="006D0812">
        <w:t xml:space="preserve"> </w:t>
      </w:r>
      <w:r w:rsidRPr="006D0812">
        <w:t xml:space="preserve">stejnopisech s platností originálu, z nichž </w:t>
      </w:r>
      <w:r w:rsidR="008610B8">
        <w:t xml:space="preserve">objednatel </w:t>
      </w:r>
      <w:r w:rsidR="002B158A">
        <w:t>obdrží</w:t>
      </w:r>
      <w:r w:rsidR="008610B8">
        <w:t xml:space="preserve"> dva a zhotovitel</w:t>
      </w:r>
      <w:r w:rsidR="002B158A">
        <w:t xml:space="preserve"> </w:t>
      </w:r>
      <w:r w:rsidR="008610B8">
        <w:t>jeden</w:t>
      </w:r>
      <w:r w:rsidRPr="006D0812">
        <w:t>.</w:t>
      </w:r>
      <w:r w:rsidR="0040575D">
        <w:t xml:space="preserve"> V případě, že bude smlouva uzavřena na dálku za využití elektronických prostředků, zašle smluvní strana, je</w:t>
      </w:r>
      <w:r w:rsidR="00595322">
        <w:t>n</w:t>
      </w:r>
      <w:r w:rsidR="0040575D">
        <w:t xml:space="preserve">ž smlouvu podepisuje jako poslední, </w:t>
      </w:r>
      <w:r w:rsidR="00FC186D">
        <w:t xml:space="preserve">jeden </w:t>
      </w:r>
      <w:r w:rsidR="0040575D">
        <w:t>originál smlouvy spolu s jejími přílohami druhé smluvní straně.</w:t>
      </w:r>
    </w:p>
    <w:p w14:paraId="3F5AB2C6" w14:textId="77777777" w:rsidR="00043DF0" w:rsidRPr="006D0812" w:rsidRDefault="006052AA" w:rsidP="00010ADE">
      <w:pPr>
        <w:pStyle w:val="ListNumber-ContractCzechRadio"/>
        <w:jc w:val="both"/>
      </w:pPr>
      <w:r w:rsidRPr="006D0812">
        <w:rPr>
          <w:rFonts w:cs="Arial"/>
          <w:szCs w:val="20"/>
        </w:rPr>
        <w:t xml:space="preserve">Pro případ sporu vzniklého mezi smluvními stranami se v souladu s ustanovením § </w:t>
      </w:r>
      <w:proofErr w:type="gramStart"/>
      <w:r w:rsidRPr="006D0812">
        <w:rPr>
          <w:rFonts w:cs="Arial"/>
          <w:szCs w:val="20"/>
        </w:rPr>
        <w:t>89a</w:t>
      </w:r>
      <w:proofErr w:type="gramEnd"/>
      <w:r w:rsidRPr="006D0812">
        <w:rPr>
          <w:rFonts w:cs="Arial"/>
          <w:szCs w:val="20"/>
        </w:rPr>
        <w:t xml:space="preserve"> zákona č. 99/1963 Sb., občanský soudní řád</w:t>
      </w:r>
      <w:r w:rsidR="0083191B">
        <w:rPr>
          <w:rFonts w:cs="Arial"/>
          <w:szCs w:val="20"/>
        </w:rPr>
        <w:t>, ve znění pozdějších předpisů,</w:t>
      </w:r>
      <w:r w:rsidRPr="006D0812">
        <w:rPr>
          <w:rFonts w:cs="Arial"/>
          <w:szCs w:val="20"/>
        </w:rPr>
        <w:t xml:space="preserve"> sjednává jako místně příslušný </w:t>
      </w:r>
      <w:r w:rsidR="0083191B">
        <w:rPr>
          <w:rFonts w:cs="Arial"/>
          <w:szCs w:val="20"/>
        </w:rPr>
        <w:t xml:space="preserve">soud </w:t>
      </w:r>
      <w:r w:rsidRPr="006D0812">
        <w:rPr>
          <w:rFonts w:cs="Arial"/>
          <w:szCs w:val="20"/>
        </w:rPr>
        <w:t xml:space="preserve">obecný soud </w:t>
      </w:r>
      <w:r w:rsidRPr="006D0812">
        <w:t xml:space="preserve">podle sídla </w:t>
      </w:r>
      <w:r w:rsidR="00933FAE">
        <w:t>objednatele</w:t>
      </w:r>
      <w:r w:rsidRPr="006D0812">
        <w:t>.</w:t>
      </w:r>
    </w:p>
    <w:p w14:paraId="1589376A" w14:textId="5C79B7E8" w:rsidR="00BE6222" w:rsidRPr="006D0812" w:rsidRDefault="006052AA" w:rsidP="00010ADE">
      <w:pPr>
        <w:pStyle w:val="ListNumber-ContractCzechRadio"/>
        <w:jc w:val="both"/>
      </w:pPr>
      <w:r w:rsidRPr="006D0812">
        <w:lastRenderedPageBreak/>
        <w:t>Smluvní strany tímto výslovně uvádí, že tato smlouva je závazná až okamžikem jejího podepsání oběma 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w:t>
      </w:r>
      <w:r w:rsidR="0083191B">
        <w:t xml:space="preserve"> OZ</w:t>
      </w:r>
      <w:r w:rsidRPr="006D0812">
        <w:t xml:space="preserve"> po </w:t>
      </w:r>
      <w:r w:rsidR="001558ED">
        <w:t>objednateli</w:t>
      </w:r>
      <w:r w:rsidRPr="006D0812">
        <w:t xml:space="preserve"> požadovat při neuzavření smlouvy náhradu škody.</w:t>
      </w:r>
    </w:p>
    <w:p w14:paraId="18CC4DD5" w14:textId="02072C45" w:rsidR="003F3AD4" w:rsidRDefault="006052AA" w:rsidP="003F3AD4">
      <w:pPr>
        <w:pStyle w:val="ListNumber-ContractCzechRadio"/>
        <w:jc w:val="both"/>
      </w:pPr>
      <w:r>
        <w:t xml:space="preserve">Zhotovitel bere na vědomí, že objednatel je jako zadavatel veřejné zakázky oprávněn v souladu s § 219 </w:t>
      </w:r>
      <w:r w:rsidR="00F61AFC">
        <w:t>ZZVZ</w:t>
      </w:r>
      <w:r w:rsidR="0040575D" w:rsidRPr="00A1527D">
        <w:t xml:space="preserve"> </w:t>
      </w:r>
      <w:r>
        <w:t xml:space="preserve">uveřejnit na profilu zadavatele tuto smlouvu včetně </w:t>
      </w:r>
      <w:r w:rsidR="0040575D">
        <w:t xml:space="preserve">jejích příloh, </w:t>
      </w:r>
      <w:r>
        <w:t>všech jejích změn a dodatků</w:t>
      </w:r>
      <w:r w:rsidR="0040575D">
        <w:t xml:space="preserve"> a</w:t>
      </w:r>
      <w:r>
        <w:t xml:space="preserve"> výši skutečně uhrazené ceny za plnění veřejné zakázky.</w:t>
      </w:r>
    </w:p>
    <w:p w14:paraId="73D8B065" w14:textId="77777777" w:rsidR="0083191B" w:rsidRPr="005F7C20" w:rsidRDefault="006052AA" w:rsidP="005F7C20">
      <w:pPr>
        <w:pStyle w:val="ListNumber-ContractCzechRadio"/>
        <w:numPr>
          <w:ilvl w:val="1"/>
          <w:numId w:val="34"/>
        </w:numPr>
        <w:spacing w:after="0"/>
        <w:jc w:val="both"/>
        <w:rPr>
          <w:rFonts w:cs="Arial"/>
          <w:i/>
          <w:szCs w:val="20"/>
        </w:rPr>
      </w:pPr>
      <w:r w:rsidRPr="0060143F">
        <w:rPr>
          <w:rFonts w:cs="Arial"/>
          <w:szCs w:val="20"/>
        </w:rPr>
        <w:t xml:space="preserve">Tato smlouva včetně jejích příloh a případných změn bude uveřejněna </w:t>
      </w:r>
      <w:r w:rsidR="005F7C20">
        <w:rPr>
          <w:rFonts w:cs="Arial"/>
          <w:szCs w:val="20"/>
        </w:rPr>
        <w:t xml:space="preserve">objednatelem </w:t>
      </w:r>
      <w:r w:rsidRPr="005F7C20">
        <w:rPr>
          <w:rFonts w:cs="Arial"/>
          <w:szCs w:val="20"/>
        </w:rPr>
        <w:t xml:space="preserve">v registru smluv v souladu se </w:t>
      </w:r>
      <w:r w:rsidR="00777278" w:rsidRPr="005F7C20">
        <w:rPr>
          <w:rFonts w:cs="Arial"/>
          <w:szCs w:val="20"/>
        </w:rPr>
        <w:t xml:space="preserve">zákonem </w:t>
      </w:r>
      <w:r w:rsidRPr="005F7C20">
        <w:rPr>
          <w:rFonts w:cs="Arial"/>
          <w:szCs w:val="20"/>
        </w:rPr>
        <w:t xml:space="preserve">o registru smluv. Pokud smlouvu uveřejní v registru smluv zhotovitel, zašle </w:t>
      </w:r>
      <w:r w:rsidR="005F7C20">
        <w:rPr>
          <w:rFonts w:cs="Arial"/>
          <w:szCs w:val="20"/>
        </w:rPr>
        <w:t>objednateli</w:t>
      </w:r>
      <w:r w:rsidRPr="005F7C20">
        <w:rPr>
          <w:rFonts w:cs="Arial"/>
          <w:szCs w:val="20"/>
        </w:rPr>
        <w:t xml:space="preserve"> potvrzení o uveřejnění této smlouvy bez zbytečného odkladu. Tento </w:t>
      </w:r>
      <w:r w:rsidR="0060143F" w:rsidRPr="005F7C20">
        <w:rPr>
          <w:rFonts w:cs="Arial"/>
          <w:szCs w:val="20"/>
        </w:rPr>
        <w:t>odstavec</w:t>
      </w:r>
      <w:r w:rsidRPr="005F7C20">
        <w:rPr>
          <w:rFonts w:cs="Arial"/>
          <w:szCs w:val="20"/>
        </w:rPr>
        <w:t xml:space="preserve"> je samostatnou dohodou smluvních stran oddělitelnou od ostatních ustanovení smlouvy.</w:t>
      </w:r>
    </w:p>
    <w:p w14:paraId="5AF40721" w14:textId="77777777" w:rsidR="0083191B" w:rsidRPr="0083191B" w:rsidRDefault="0083191B" w:rsidP="0083191B">
      <w:pPr>
        <w:ind w:left="312"/>
        <w:jc w:val="both"/>
        <w:rPr>
          <w:rFonts w:cs="Arial"/>
          <w:szCs w:val="20"/>
        </w:rPr>
      </w:pPr>
    </w:p>
    <w:p w14:paraId="43BBD4C2" w14:textId="79300CB4" w:rsidR="0040575D" w:rsidRDefault="006052AA" w:rsidP="007F00D1">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5EC26151" w14:textId="1FC98C69" w:rsidR="00043DF0" w:rsidRPr="004B36D7" w:rsidRDefault="006052AA" w:rsidP="00043DF0">
      <w:pPr>
        <w:pStyle w:val="ListNumber-ContractCzechRadio"/>
      </w:pPr>
      <w:r w:rsidRPr="004B36D7">
        <w:t>Nedílnou součástí této smlouvy je její:</w:t>
      </w:r>
    </w:p>
    <w:p w14:paraId="17EEAF9B" w14:textId="1E3D034F" w:rsidR="004B36D7" w:rsidRPr="004B36D7" w:rsidRDefault="006052AA" w:rsidP="004B36D7">
      <w:pPr>
        <w:pStyle w:val="SubjectSpecification-ContractCzechRadio"/>
        <w:spacing w:after="120" w:line="240" w:lineRule="auto"/>
        <w:ind w:left="312"/>
        <w:rPr>
          <w:color w:val="auto"/>
        </w:rPr>
      </w:pPr>
      <w:r w:rsidRPr="004B36D7">
        <w:rPr>
          <w:color w:val="auto"/>
        </w:rPr>
        <w:t xml:space="preserve">a) Příloha č. 1 – Projektová dokumentace </w:t>
      </w:r>
      <w:r w:rsidRPr="004B36D7">
        <w:rPr>
          <w:i/>
          <w:color w:val="auto"/>
        </w:rPr>
        <w:t xml:space="preserve">(pozn. jedná se o přílohu č. 5 </w:t>
      </w:r>
      <w:r w:rsidR="000C07D1">
        <w:rPr>
          <w:i/>
          <w:color w:val="auto"/>
        </w:rPr>
        <w:t>Výzvy</w:t>
      </w:r>
      <w:r w:rsidRPr="004B36D7">
        <w:rPr>
          <w:i/>
          <w:color w:val="auto"/>
        </w:rPr>
        <w:t xml:space="preserve"> – tato příloha bude ke smlouvě připojena v elektronické podobě)</w:t>
      </w:r>
      <w:r w:rsidRPr="004B36D7">
        <w:rPr>
          <w:color w:val="auto"/>
        </w:rPr>
        <w:t>;</w:t>
      </w:r>
    </w:p>
    <w:p w14:paraId="1B92493F" w14:textId="0B4A147B" w:rsidR="004B36D7" w:rsidRPr="004B36D7" w:rsidRDefault="006052AA" w:rsidP="004B36D7">
      <w:pPr>
        <w:pStyle w:val="SubjectSpecification-ContractCzechRadio"/>
        <w:spacing w:after="120" w:line="240" w:lineRule="auto"/>
        <w:ind w:left="312"/>
        <w:rPr>
          <w:color w:val="auto"/>
        </w:rPr>
      </w:pPr>
      <w:r w:rsidRPr="004B36D7">
        <w:rPr>
          <w:color w:val="auto"/>
        </w:rPr>
        <w:t xml:space="preserve">c) Příloha č. </w:t>
      </w:r>
      <w:r w:rsidR="007F6172">
        <w:rPr>
          <w:color w:val="auto"/>
        </w:rPr>
        <w:t>2</w:t>
      </w:r>
      <w:r w:rsidRPr="004B36D7">
        <w:rPr>
          <w:color w:val="auto"/>
        </w:rPr>
        <w:t xml:space="preserve"> – Další požadavky objednatele na realizaci veřejné zakázky;</w:t>
      </w:r>
    </w:p>
    <w:p w14:paraId="31D959AD" w14:textId="34006D34" w:rsidR="004B36D7" w:rsidRPr="004B36D7" w:rsidRDefault="006052AA" w:rsidP="004B36D7">
      <w:pPr>
        <w:pStyle w:val="SubjectSpecification-ContractCzechRadio"/>
        <w:spacing w:after="120" w:line="240" w:lineRule="auto"/>
        <w:ind w:left="312"/>
        <w:rPr>
          <w:color w:val="auto"/>
        </w:rPr>
      </w:pPr>
      <w:r w:rsidRPr="004B36D7">
        <w:rPr>
          <w:color w:val="auto"/>
        </w:rPr>
        <w:t xml:space="preserve">d)  Příloha č. </w:t>
      </w:r>
      <w:r w:rsidR="007F6172">
        <w:rPr>
          <w:color w:val="auto"/>
        </w:rPr>
        <w:t>3</w:t>
      </w:r>
      <w:r w:rsidRPr="004B36D7">
        <w:rPr>
          <w:color w:val="auto"/>
        </w:rPr>
        <w:t xml:space="preserve"> – Závazný harmonogram pro realizaci veřejné zakázky;</w:t>
      </w:r>
    </w:p>
    <w:p w14:paraId="526B7B48" w14:textId="25B4BCFA" w:rsidR="004B36D7" w:rsidRPr="004B36D7" w:rsidRDefault="006052AA" w:rsidP="004B36D7">
      <w:pPr>
        <w:pStyle w:val="SubjectSpecification-ContractCzechRadio"/>
        <w:spacing w:after="120" w:line="240" w:lineRule="auto"/>
        <w:ind w:left="312"/>
        <w:rPr>
          <w:rFonts w:cs="Arial"/>
          <w:color w:val="auto"/>
          <w:szCs w:val="20"/>
        </w:rPr>
      </w:pPr>
      <w:r w:rsidRPr="004B36D7">
        <w:rPr>
          <w:color w:val="auto"/>
        </w:rPr>
        <w:t xml:space="preserve">e) Příloha č. </w:t>
      </w:r>
      <w:r w:rsidR="007F6172">
        <w:rPr>
          <w:color w:val="auto"/>
        </w:rPr>
        <w:t>4</w:t>
      </w:r>
      <w:r w:rsidRPr="004B36D7">
        <w:rPr>
          <w:color w:val="auto"/>
        </w:rPr>
        <w:t xml:space="preserve"> – Cenová nabídka zhotovitele ze dne</w:t>
      </w:r>
      <w:r w:rsidRPr="004B36D7">
        <w:rPr>
          <w:b/>
          <w:color w:val="auto"/>
        </w:rPr>
        <w:t> </w:t>
      </w:r>
      <w:r w:rsidRPr="004B36D7">
        <w:rPr>
          <w:rFonts w:cs="Arial"/>
          <w:b/>
          <w:color w:val="auto"/>
          <w:szCs w:val="20"/>
        </w:rPr>
        <w:t>[</w:t>
      </w:r>
      <w:r w:rsidRPr="004B36D7">
        <w:rPr>
          <w:rFonts w:cs="Arial"/>
          <w:b/>
          <w:color w:val="auto"/>
          <w:szCs w:val="20"/>
          <w:highlight w:val="yellow"/>
        </w:rPr>
        <w:t>DOPLNIT</w:t>
      </w:r>
      <w:r w:rsidRPr="004B36D7">
        <w:rPr>
          <w:rFonts w:cs="Arial"/>
          <w:b/>
          <w:color w:val="auto"/>
          <w:szCs w:val="20"/>
        </w:rPr>
        <w:t>]</w:t>
      </w:r>
      <w:r w:rsidRPr="004B36D7">
        <w:rPr>
          <w:rFonts w:cs="Arial"/>
          <w:color w:val="auto"/>
          <w:szCs w:val="20"/>
        </w:rPr>
        <w:t xml:space="preserve"> (</w:t>
      </w:r>
      <w:r w:rsidRPr="004B36D7">
        <w:rPr>
          <w:rFonts w:cs="Arial"/>
          <w:i/>
          <w:color w:val="auto"/>
          <w:szCs w:val="20"/>
        </w:rPr>
        <w:t xml:space="preserve">pozn. jedná se o zhotovitelem vyplněnou přílohu č. 4 </w:t>
      </w:r>
      <w:r w:rsidR="000C07D1">
        <w:rPr>
          <w:rFonts w:cs="Arial"/>
          <w:i/>
          <w:color w:val="auto"/>
          <w:szCs w:val="20"/>
        </w:rPr>
        <w:t>Výzvy</w:t>
      </w:r>
      <w:r w:rsidRPr="004B36D7">
        <w:rPr>
          <w:rFonts w:cs="Arial"/>
          <w:i/>
          <w:color w:val="auto"/>
          <w:szCs w:val="20"/>
        </w:rPr>
        <w:t xml:space="preserve"> – tato příloha bude ke smlouvě připojena v elektronické podobě</w:t>
      </w:r>
      <w:r w:rsidRPr="004B36D7">
        <w:rPr>
          <w:rFonts w:cs="Arial"/>
          <w:color w:val="auto"/>
          <w:szCs w:val="20"/>
        </w:rPr>
        <w:t>);</w:t>
      </w:r>
    </w:p>
    <w:p w14:paraId="52466A21" w14:textId="18C02676" w:rsidR="00A11BC0" w:rsidRPr="006D0812" w:rsidRDefault="006052AA" w:rsidP="0018084F">
      <w:pPr>
        <w:pStyle w:val="SubjectSpecification-ContractCzechRadio"/>
        <w:spacing w:after="120" w:line="240" w:lineRule="auto"/>
      </w:pPr>
      <w:r w:rsidRPr="004B36D7">
        <w:rPr>
          <w:color w:val="auto"/>
        </w:rPr>
        <w:tab/>
        <w:t xml:space="preserve">f)  Příloha č. </w:t>
      </w:r>
      <w:r w:rsidR="007F6172">
        <w:rPr>
          <w:color w:val="auto"/>
        </w:rPr>
        <w:t>5</w:t>
      </w:r>
      <w:r w:rsidRPr="004B36D7">
        <w:rPr>
          <w:color w:val="auto"/>
        </w:rPr>
        <w:t xml:space="preserve"> – Podmínky provádění činností externích osob v objektech ČRo.</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A83E6D" w14:paraId="2ED6D8B9" w14:textId="77777777" w:rsidTr="0060143F">
        <w:tc>
          <w:tcPr>
            <w:tcW w:w="4366" w:type="dxa"/>
          </w:tcPr>
          <w:p w14:paraId="7262456F" w14:textId="77777777" w:rsidR="00BA16BB" w:rsidRPr="006D0812" w:rsidRDefault="006052AA"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c>
          <w:tcPr>
            <w:tcW w:w="4366" w:type="dxa"/>
          </w:tcPr>
          <w:p w14:paraId="3F0E9E2C" w14:textId="77777777" w:rsidR="00BA16BB" w:rsidRPr="006D0812" w:rsidRDefault="006052AA"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r>
      <w:tr w:rsidR="00A83E6D" w14:paraId="5B811A00" w14:textId="77777777" w:rsidTr="0060143F">
        <w:tc>
          <w:tcPr>
            <w:tcW w:w="4366" w:type="dxa"/>
          </w:tcPr>
          <w:p w14:paraId="034509C7" w14:textId="77777777" w:rsidR="00BA16BB" w:rsidRDefault="006052AA"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0A94BF3C" w14:textId="07AF0272" w:rsidR="0060143F" w:rsidRPr="004B36D7" w:rsidRDefault="006052AA"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4B36D7">
              <w:rPr>
                <w:rFonts w:cs="Arial"/>
                <w:b/>
                <w:szCs w:val="20"/>
              </w:rPr>
              <w:t>Mgr. René Zavoral</w:t>
            </w:r>
          </w:p>
          <w:p w14:paraId="07790D29" w14:textId="19880E0A" w:rsidR="0060143F" w:rsidRPr="006D0812" w:rsidRDefault="006052AA"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B36D7">
              <w:rPr>
                <w:rFonts w:cs="Arial"/>
                <w:b/>
                <w:szCs w:val="20"/>
              </w:rPr>
              <w:t>generální ředitel ČRo</w:t>
            </w:r>
          </w:p>
        </w:tc>
        <w:tc>
          <w:tcPr>
            <w:tcW w:w="4366" w:type="dxa"/>
          </w:tcPr>
          <w:p w14:paraId="49FA9661" w14:textId="77777777" w:rsidR="00BA16BB" w:rsidRDefault="006052AA"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p w14:paraId="2D67F689" w14:textId="77777777" w:rsidR="0060143F" w:rsidRPr="0060143F" w:rsidRDefault="006052AA"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5F7C20" w:rsidRPr="0060143F">
              <w:rPr>
                <w:rFonts w:cs="Arial"/>
                <w:b/>
                <w:szCs w:val="20"/>
                <w:highlight w:val="yellow"/>
              </w:rPr>
              <w:t>]</w:t>
            </w:r>
          </w:p>
          <w:p w14:paraId="0869BCEA" w14:textId="77777777" w:rsidR="0060143F" w:rsidRPr="006D0812" w:rsidRDefault="006052AA"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02CF464C" w14:textId="77777777" w:rsidR="00F6014B" w:rsidRDefault="00F6014B" w:rsidP="00881C56"/>
    <w:p w14:paraId="64C89258" w14:textId="77777777" w:rsidR="00051AC8" w:rsidRDefault="00051AC8" w:rsidP="0023258C">
      <w:pPr>
        <w:pStyle w:val="SubjectName-ContractCzechRadio"/>
        <w:jc w:val="center"/>
      </w:pPr>
    </w:p>
    <w:p w14:paraId="7DA337C6" w14:textId="77777777" w:rsidR="00051AC8" w:rsidRDefault="00051AC8" w:rsidP="0023258C">
      <w:pPr>
        <w:pStyle w:val="SubjectName-ContractCzechRadio"/>
        <w:jc w:val="center"/>
      </w:pPr>
    </w:p>
    <w:p w14:paraId="5F365B17" w14:textId="47E3662B" w:rsidR="00AA5FD2" w:rsidRDefault="00AA5FD2" w:rsidP="006014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ins w:id="3" w:author="Stantić Kateřina" w:date="2025-04-29T17:28:00Z"/>
          <w:b/>
          <w:color w:val="000F37"/>
        </w:rPr>
      </w:pPr>
    </w:p>
    <w:p w14:paraId="79D34E98" w14:textId="3A7B084B" w:rsidR="00766EDE" w:rsidRDefault="00766EDE" w:rsidP="006014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ins w:id="4" w:author="Stantić Kateřina" w:date="2025-04-29T17:28:00Z"/>
          <w:b/>
          <w:color w:val="000F37"/>
        </w:rPr>
      </w:pPr>
    </w:p>
    <w:p w14:paraId="1CF9EE74" w14:textId="3B3D9D60" w:rsidR="00766EDE" w:rsidRDefault="00766EDE" w:rsidP="006014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ins w:id="5" w:author="Stantić Kateřina" w:date="2025-04-29T17:28:00Z"/>
          <w:b/>
          <w:color w:val="000F37"/>
        </w:rPr>
      </w:pPr>
    </w:p>
    <w:p w14:paraId="45CB3F6C" w14:textId="214CDA05" w:rsidR="00766EDE" w:rsidRDefault="00766EDE" w:rsidP="006014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ins w:id="6" w:author="Stantić Kateřina" w:date="2025-04-29T17:28:00Z"/>
          <w:b/>
          <w:color w:val="000F37"/>
        </w:rPr>
      </w:pPr>
    </w:p>
    <w:p w14:paraId="1C54A5BF" w14:textId="76673F24" w:rsidR="00766EDE" w:rsidRDefault="00766EDE" w:rsidP="006014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ins w:id="7" w:author="Stantić Kateřina" w:date="2025-04-29T17:28:00Z"/>
          <w:b/>
          <w:color w:val="000F37"/>
        </w:rPr>
      </w:pPr>
    </w:p>
    <w:p w14:paraId="71EE2F1A" w14:textId="5991EF5B" w:rsidR="00766EDE" w:rsidRDefault="00766EDE" w:rsidP="006014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ins w:id="8" w:author="Stantić Kateřina" w:date="2025-04-29T17:28:00Z"/>
          <w:b/>
          <w:color w:val="000F37"/>
        </w:rPr>
      </w:pPr>
    </w:p>
    <w:p w14:paraId="4E985A16" w14:textId="77777777" w:rsidR="00766EDE" w:rsidRPr="0060143F" w:rsidRDefault="00766EDE" w:rsidP="006014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25B26036" w14:textId="264AC9CE" w:rsidR="00766EDE" w:rsidRPr="007A6482" w:rsidRDefault="00766EDE" w:rsidP="007A6482">
      <w:pPr>
        <w:pStyle w:val="SubjectSpecification-ContractCzechRadio"/>
        <w:spacing w:after="120" w:line="240" w:lineRule="auto"/>
        <w:ind w:left="312"/>
        <w:rPr>
          <w:color w:val="auto"/>
        </w:rPr>
      </w:pPr>
      <w:r w:rsidRPr="004B36D7">
        <w:rPr>
          <w:color w:val="auto"/>
        </w:rPr>
        <w:lastRenderedPageBreak/>
        <w:t>P</w:t>
      </w:r>
      <w:r>
        <w:rPr>
          <w:color w:val="auto"/>
        </w:rPr>
        <w:t>ŘÍLOHA</w:t>
      </w:r>
      <w:r w:rsidRPr="004B36D7">
        <w:rPr>
          <w:color w:val="auto"/>
        </w:rPr>
        <w:t xml:space="preserve"> č. 1 – Projektová dokumentace </w:t>
      </w:r>
      <w:r w:rsidRPr="004B36D7">
        <w:rPr>
          <w:i/>
          <w:color w:val="auto"/>
        </w:rPr>
        <w:t xml:space="preserve">(pozn. jedná se o přílohu č. 5 </w:t>
      </w:r>
      <w:r>
        <w:rPr>
          <w:i/>
          <w:color w:val="auto"/>
        </w:rPr>
        <w:t>Výzvy</w:t>
      </w:r>
      <w:r w:rsidRPr="004B36D7">
        <w:rPr>
          <w:i/>
          <w:color w:val="auto"/>
        </w:rPr>
        <w:t xml:space="preserve"> – tato příloha bude ke smlouvě připojena v elektronické podobě)</w:t>
      </w:r>
      <w:r w:rsidRPr="004B36D7">
        <w:rPr>
          <w:color w:val="auto"/>
        </w:rPr>
        <w:t>;</w:t>
      </w:r>
    </w:p>
    <w:p w14:paraId="401A45F7" w14:textId="1E2CA374" w:rsidR="00E444F8" w:rsidRDefault="006052AA" w:rsidP="007A64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rFonts w:cs="Arial"/>
          <w:b/>
          <w:szCs w:val="20"/>
          <w:u w:val="single"/>
        </w:rPr>
      </w:pPr>
      <w:r w:rsidRPr="002B39E9">
        <w:rPr>
          <w:b/>
        </w:rPr>
        <w:t xml:space="preserve">PŘÍLOHA č. </w:t>
      </w:r>
      <w:r w:rsidR="007F6172">
        <w:rPr>
          <w:b/>
        </w:rPr>
        <w:t>2</w:t>
      </w:r>
      <w:r w:rsidRPr="002B39E9">
        <w:rPr>
          <w:b/>
        </w:rPr>
        <w:t xml:space="preserve"> – Další požadavky objednatele na realizaci veřejné zakázky</w:t>
      </w:r>
    </w:p>
    <w:p w14:paraId="4AFAE2E1" w14:textId="77777777" w:rsidR="00E444F8" w:rsidRPr="00F45135" w:rsidRDefault="006052AA" w:rsidP="00E444F8">
      <w:pPr>
        <w:spacing w:line="240" w:lineRule="auto"/>
        <w:jc w:val="both"/>
        <w:rPr>
          <w:rFonts w:cs="Arial"/>
          <w:b/>
          <w:szCs w:val="20"/>
          <w:u w:val="single"/>
        </w:rPr>
      </w:pPr>
      <w:r w:rsidRPr="00F45135">
        <w:rPr>
          <w:rFonts w:cs="Arial"/>
          <w:b/>
          <w:szCs w:val="20"/>
          <w:u w:val="single"/>
        </w:rPr>
        <w:t>Základní cíl</w:t>
      </w:r>
    </w:p>
    <w:p w14:paraId="15DEBCE3" w14:textId="77777777" w:rsidR="00E444F8" w:rsidRPr="00F45135" w:rsidRDefault="00E444F8" w:rsidP="00E444F8">
      <w:pPr>
        <w:spacing w:line="240" w:lineRule="auto"/>
        <w:jc w:val="both"/>
        <w:rPr>
          <w:rFonts w:cs="Arial"/>
          <w:szCs w:val="20"/>
        </w:rPr>
      </w:pPr>
    </w:p>
    <w:p w14:paraId="1D012091" w14:textId="1C95B0E1" w:rsidR="00E444F8" w:rsidRPr="00F45135" w:rsidRDefault="006052AA" w:rsidP="00E444F8">
      <w:pPr>
        <w:spacing w:line="240" w:lineRule="auto"/>
        <w:jc w:val="both"/>
        <w:rPr>
          <w:rFonts w:cs="Arial"/>
          <w:szCs w:val="20"/>
        </w:rPr>
      </w:pPr>
      <w:r w:rsidRPr="00F45135">
        <w:rPr>
          <w:rFonts w:cs="Arial"/>
          <w:szCs w:val="20"/>
        </w:rPr>
        <w:t xml:space="preserve">Základním cílem </w:t>
      </w:r>
      <w:r>
        <w:rPr>
          <w:rFonts w:cs="Arial"/>
          <w:szCs w:val="20"/>
        </w:rPr>
        <w:t xml:space="preserve">veřejné </w:t>
      </w:r>
      <w:r w:rsidRPr="00F45135">
        <w:rPr>
          <w:rFonts w:cs="Arial"/>
          <w:szCs w:val="20"/>
        </w:rPr>
        <w:t xml:space="preserve">zakázky je zajistit </w:t>
      </w:r>
      <w:r>
        <w:rPr>
          <w:rFonts w:cs="Arial"/>
          <w:szCs w:val="20"/>
        </w:rPr>
        <w:t xml:space="preserve">dílo - </w:t>
      </w:r>
      <w:r w:rsidRPr="00F45135">
        <w:rPr>
          <w:rFonts w:cs="Arial"/>
          <w:szCs w:val="20"/>
        </w:rPr>
        <w:t xml:space="preserve">obnovu </w:t>
      </w:r>
      <w:r w:rsidRPr="00333807">
        <w:rPr>
          <w:rFonts w:cs="Arial"/>
          <w:szCs w:val="20"/>
        </w:rPr>
        <w:t>chlazení počítačových sálů A,</w:t>
      </w:r>
      <w:r w:rsidR="009A1106">
        <w:rPr>
          <w:rFonts w:cs="Arial"/>
          <w:szCs w:val="20"/>
        </w:rPr>
        <w:t xml:space="preserve"> </w:t>
      </w:r>
      <w:r w:rsidRPr="00333807">
        <w:rPr>
          <w:rFonts w:cs="Arial"/>
          <w:szCs w:val="20"/>
        </w:rPr>
        <w:t xml:space="preserve">B v objektu ČRo Praha 2, </w:t>
      </w:r>
      <w:r w:rsidRPr="00333807">
        <w:rPr>
          <w:rFonts w:cs="Arial"/>
          <w:bCs/>
          <w:szCs w:val="20"/>
        </w:rPr>
        <w:t>které zahrnuje postupnou demontáž</w:t>
      </w:r>
      <w:r w:rsidRPr="00DC251E">
        <w:rPr>
          <w:rFonts w:cs="Arial"/>
          <w:bCs/>
          <w:szCs w:val="20"/>
        </w:rPr>
        <w:t xml:space="preserve"> původních klimatizačních sestav, kompletní postupnou dodávku, instalaci a zprovoznění nových klimatizačních sestav, přidání koncových elementů VZT v chladné uličce, úpravu koncových elementů VZT v teplých uličkách, úpravu přívodu vzduchu pro VZT jednotku VZT 26.1, výměnu odtahového ventilátoru na zařízení VZT 26.2 včetně instalace frekvenčního měniče a další související přípravné, realizační a dokončovací práce</w:t>
      </w:r>
      <w:r w:rsidRPr="00366797">
        <w:rPr>
          <w:rFonts w:cs="Arial"/>
          <w:b/>
          <w:szCs w:val="20"/>
        </w:rPr>
        <w:t xml:space="preserve"> </w:t>
      </w:r>
      <w:r w:rsidRPr="00F45135">
        <w:rPr>
          <w:rFonts w:cs="Arial"/>
          <w:szCs w:val="20"/>
        </w:rPr>
        <w:t xml:space="preserve">při dodržení stanoveného </w:t>
      </w:r>
      <w:r>
        <w:rPr>
          <w:rFonts w:cs="Arial"/>
          <w:szCs w:val="20"/>
        </w:rPr>
        <w:t>z</w:t>
      </w:r>
      <w:r w:rsidRPr="00F45135">
        <w:rPr>
          <w:rFonts w:cs="Arial"/>
          <w:szCs w:val="20"/>
        </w:rPr>
        <w:t xml:space="preserve">ávazného harmonogramu realizace </w:t>
      </w:r>
      <w:r>
        <w:rPr>
          <w:rFonts w:cs="Arial"/>
          <w:szCs w:val="20"/>
        </w:rPr>
        <w:t xml:space="preserve">veřejné </w:t>
      </w:r>
      <w:r w:rsidRPr="00F45135">
        <w:rPr>
          <w:rFonts w:cs="Arial"/>
          <w:szCs w:val="20"/>
        </w:rPr>
        <w:t xml:space="preserve">zakázky a při dodržení všech podmínek a požadavků dle </w:t>
      </w:r>
      <w:r>
        <w:rPr>
          <w:rFonts w:cs="Arial"/>
          <w:szCs w:val="20"/>
        </w:rPr>
        <w:t>s</w:t>
      </w:r>
      <w:r w:rsidRPr="00F45135">
        <w:rPr>
          <w:rFonts w:cs="Arial"/>
          <w:szCs w:val="20"/>
        </w:rPr>
        <w:t xml:space="preserve">mlouvy, </w:t>
      </w:r>
      <w:r>
        <w:rPr>
          <w:rFonts w:cs="Arial"/>
          <w:szCs w:val="20"/>
        </w:rPr>
        <w:t>P</w:t>
      </w:r>
      <w:r w:rsidRPr="00F45135">
        <w:rPr>
          <w:rFonts w:cs="Arial"/>
          <w:szCs w:val="20"/>
        </w:rPr>
        <w:t>rojektové dokumentace</w:t>
      </w:r>
      <w:r>
        <w:rPr>
          <w:rFonts w:cs="Arial"/>
          <w:szCs w:val="20"/>
        </w:rPr>
        <w:t xml:space="preserve">, </w:t>
      </w:r>
      <w:r w:rsidRPr="00024B2F">
        <w:rPr>
          <w:rFonts w:cs="Arial"/>
          <w:szCs w:val="20"/>
        </w:rPr>
        <w:t>Ostatních technických podkladů</w:t>
      </w:r>
      <w:r w:rsidRPr="00F45135">
        <w:rPr>
          <w:rFonts w:cs="Arial"/>
          <w:szCs w:val="20"/>
        </w:rPr>
        <w:t xml:space="preserve"> a dle těchto</w:t>
      </w:r>
      <w:r>
        <w:rPr>
          <w:rFonts w:cs="Arial"/>
          <w:szCs w:val="20"/>
        </w:rPr>
        <w:t xml:space="preserve"> dalších</w:t>
      </w:r>
      <w:r w:rsidRPr="00F45135">
        <w:rPr>
          <w:rFonts w:cs="Arial"/>
          <w:szCs w:val="20"/>
        </w:rPr>
        <w:t xml:space="preserve"> požadavků objednatele na realizací </w:t>
      </w:r>
      <w:r>
        <w:rPr>
          <w:rFonts w:cs="Arial"/>
          <w:szCs w:val="20"/>
        </w:rPr>
        <w:t xml:space="preserve">veřejné </w:t>
      </w:r>
      <w:r w:rsidRPr="00F45135">
        <w:rPr>
          <w:rFonts w:cs="Arial"/>
          <w:szCs w:val="20"/>
        </w:rPr>
        <w:t>zakázky</w:t>
      </w:r>
      <w:r>
        <w:rPr>
          <w:rFonts w:cs="Arial"/>
          <w:szCs w:val="20"/>
        </w:rPr>
        <w:t xml:space="preserve"> uvedených níže</w:t>
      </w:r>
      <w:r w:rsidRPr="00F45135">
        <w:rPr>
          <w:rFonts w:cs="Arial"/>
          <w:szCs w:val="20"/>
        </w:rPr>
        <w:t xml:space="preserve">. </w:t>
      </w:r>
    </w:p>
    <w:p w14:paraId="4F4B14D2" w14:textId="77777777" w:rsidR="00E444F8" w:rsidRPr="00F45135" w:rsidRDefault="00E444F8" w:rsidP="00E444F8">
      <w:pPr>
        <w:spacing w:line="240" w:lineRule="auto"/>
        <w:jc w:val="both"/>
        <w:rPr>
          <w:rFonts w:cs="Arial"/>
          <w:szCs w:val="20"/>
        </w:rPr>
      </w:pPr>
    </w:p>
    <w:p w14:paraId="0E6A9455" w14:textId="77777777" w:rsidR="00E444F8" w:rsidRPr="0069363A" w:rsidRDefault="006052AA" w:rsidP="00E444F8">
      <w:pPr>
        <w:spacing w:line="240" w:lineRule="auto"/>
        <w:jc w:val="both"/>
        <w:rPr>
          <w:rFonts w:cs="Arial"/>
          <w:szCs w:val="20"/>
        </w:rPr>
      </w:pPr>
      <w:r w:rsidRPr="00F45135">
        <w:rPr>
          <w:rFonts w:cs="Arial"/>
          <w:szCs w:val="20"/>
        </w:rPr>
        <w:t xml:space="preserve">Při realizaci </w:t>
      </w:r>
      <w:r>
        <w:rPr>
          <w:rFonts w:cs="Arial"/>
          <w:szCs w:val="20"/>
        </w:rPr>
        <w:t xml:space="preserve">veřejné </w:t>
      </w:r>
      <w:r w:rsidRPr="00F45135">
        <w:rPr>
          <w:rFonts w:cs="Arial"/>
          <w:szCs w:val="20"/>
        </w:rPr>
        <w:t>zakázky zajistí zhotovitel plnění dále uvedených požadavků objednatele. Tyto požadavky jsou definovány s ohledem na provozní potřeby objednatele</w:t>
      </w:r>
      <w:r>
        <w:rPr>
          <w:rFonts w:cs="Arial"/>
          <w:szCs w:val="20"/>
        </w:rPr>
        <w:t xml:space="preserve"> (</w:t>
      </w:r>
      <w:r w:rsidRPr="00F45135">
        <w:rPr>
          <w:rFonts w:cs="Arial"/>
          <w:szCs w:val="20"/>
        </w:rPr>
        <w:t>potřeba</w:t>
      </w:r>
      <w:r>
        <w:rPr>
          <w:rFonts w:cs="Arial"/>
          <w:szCs w:val="20"/>
        </w:rPr>
        <w:t xml:space="preserve"> </w:t>
      </w:r>
      <w:r w:rsidRPr="00F45135">
        <w:rPr>
          <w:rFonts w:cs="Arial"/>
          <w:szCs w:val="20"/>
        </w:rPr>
        <w:t>zajištění</w:t>
      </w:r>
      <w:r>
        <w:rPr>
          <w:rFonts w:cs="Arial"/>
          <w:szCs w:val="20"/>
        </w:rPr>
        <w:t xml:space="preserve"> nepřetržitého a dostatečného chlazení technologií instalovaných v počítačových sálech a potřeba zajištění nepřetržitého a </w:t>
      </w:r>
      <w:r w:rsidRPr="00F45135">
        <w:rPr>
          <w:rFonts w:cs="Arial"/>
          <w:szCs w:val="20"/>
        </w:rPr>
        <w:t>nerušeného provozu vysílacích a výrobních pracovišť Českého rozhlasu), a s ohledem na obecné či konkrétní požadavky objednatele, legislativy či orgánů státní správy.</w:t>
      </w:r>
    </w:p>
    <w:p w14:paraId="29C944C4" w14:textId="77777777" w:rsidR="00E444F8" w:rsidRPr="0069363A" w:rsidRDefault="00E444F8" w:rsidP="00E444F8">
      <w:pPr>
        <w:autoSpaceDE w:val="0"/>
        <w:autoSpaceDN w:val="0"/>
        <w:adjustRightInd w:val="0"/>
        <w:spacing w:line="240" w:lineRule="auto"/>
        <w:rPr>
          <w:rFonts w:cs="Arial"/>
          <w:szCs w:val="20"/>
        </w:rPr>
      </w:pPr>
    </w:p>
    <w:p w14:paraId="295FDC69" w14:textId="77777777" w:rsidR="00E444F8" w:rsidRPr="00F45135" w:rsidRDefault="006052AA" w:rsidP="00E444F8">
      <w:pPr>
        <w:spacing w:line="240" w:lineRule="auto"/>
        <w:jc w:val="both"/>
        <w:rPr>
          <w:rFonts w:cs="Arial"/>
          <w:b/>
          <w:szCs w:val="20"/>
          <w:u w:val="single"/>
        </w:rPr>
      </w:pPr>
      <w:r w:rsidRPr="00F45135">
        <w:rPr>
          <w:rFonts w:cs="Arial"/>
          <w:b/>
          <w:szCs w:val="20"/>
          <w:u w:val="single"/>
        </w:rPr>
        <w:t>Požadavky objednatele na technická zařízení, komponenty a materiál</w:t>
      </w:r>
    </w:p>
    <w:p w14:paraId="5D976D60" w14:textId="77777777" w:rsidR="00E444F8" w:rsidRPr="00F45135" w:rsidRDefault="00E444F8" w:rsidP="00E444F8">
      <w:pPr>
        <w:spacing w:line="240" w:lineRule="auto"/>
        <w:jc w:val="both"/>
        <w:rPr>
          <w:rFonts w:cs="Arial"/>
          <w:szCs w:val="20"/>
          <w:u w:val="single"/>
        </w:rPr>
      </w:pPr>
    </w:p>
    <w:p w14:paraId="154BF5C9" w14:textId="77777777" w:rsidR="00E444F8" w:rsidRPr="00F45135" w:rsidRDefault="006052AA" w:rsidP="00E444F8">
      <w:pPr>
        <w:spacing w:line="240" w:lineRule="auto"/>
        <w:jc w:val="both"/>
        <w:rPr>
          <w:rFonts w:cs="Arial"/>
          <w:color w:val="000000"/>
          <w:szCs w:val="20"/>
        </w:rPr>
      </w:pPr>
      <w:r w:rsidRPr="00F45135">
        <w:rPr>
          <w:rFonts w:cs="Arial"/>
          <w:szCs w:val="20"/>
        </w:rPr>
        <w:t xml:space="preserve">Objednatel v rámci </w:t>
      </w:r>
      <w:r>
        <w:rPr>
          <w:rFonts w:cs="Arial"/>
          <w:szCs w:val="20"/>
        </w:rPr>
        <w:t xml:space="preserve">veřejné </w:t>
      </w:r>
      <w:r w:rsidRPr="00F45135">
        <w:rPr>
          <w:rFonts w:cs="Arial"/>
          <w:szCs w:val="20"/>
        </w:rPr>
        <w:t xml:space="preserve">zakázky požaduje: </w:t>
      </w:r>
    </w:p>
    <w:p w14:paraId="1E20E7CE" w14:textId="77777777" w:rsidR="00E444F8" w:rsidRPr="00F45135" w:rsidRDefault="00E444F8" w:rsidP="00E444F8">
      <w:pPr>
        <w:autoSpaceDE w:val="0"/>
        <w:autoSpaceDN w:val="0"/>
        <w:adjustRightInd w:val="0"/>
        <w:spacing w:line="240" w:lineRule="auto"/>
        <w:jc w:val="both"/>
        <w:rPr>
          <w:rFonts w:cs="Arial"/>
          <w:color w:val="000000"/>
          <w:szCs w:val="20"/>
        </w:rPr>
      </w:pPr>
    </w:p>
    <w:p w14:paraId="6F697DC2" w14:textId="77777777" w:rsidR="00E444F8" w:rsidRPr="00F45135" w:rsidRDefault="006052AA" w:rsidP="00E444F8">
      <w:pPr>
        <w:autoSpaceDE w:val="0"/>
        <w:autoSpaceDN w:val="0"/>
        <w:adjustRightInd w:val="0"/>
        <w:spacing w:line="240" w:lineRule="auto"/>
        <w:jc w:val="both"/>
        <w:rPr>
          <w:rFonts w:cs="Arial"/>
          <w:color w:val="000000"/>
          <w:szCs w:val="20"/>
        </w:rPr>
      </w:pPr>
      <w:r w:rsidRPr="00F45135">
        <w:rPr>
          <w:rFonts w:cs="Arial"/>
          <w:color w:val="000000"/>
          <w:szCs w:val="20"/>
        </w:rPr>
        <w:t xml:space="preserve">a) aby technická životnost všech dodaných zařízení </w:t>
      </w:r>
      <w:r>
        <w:rPr>
          <w:rFonts w:cs="Arial"/>
          <w:color w:val="000000"/>
          <w:szCs w:val="20"/>
        </w:rPr>
        <w:t xml:space="preserve">a materiálů </w:t>
      </w:r>
      <w:r w:rsidRPr="00F45135">
        <w:rPr>
          <w:rFonts w:cs="Arial"/>
          <w:color w:val="000000"/>
          <w:szCs w:val="20"/>
        </w:rPr>
        <w:t>byla nejméně 10 let,</w:t>
      </w:r>
    </w:p>
    <w:p w14:paraId="3D0A76F5" w14:textId="77777777" w:rsidR="00E444F8" w:rsidRPr="00F45135" w:rsidRDefault="00E444F8" w:rsidP="00E444F8">
      <w:pPr>
        <w:autoSpaceDE w:val="0"/>
        <w:autoSpaceDN w:val="0"/>
        <w:adjustRightInd w:val="0"/>
        <w:spacing w:line="240" w:lineRule="auto"/>
        <w:jc w:val="both"/>
        <w:rPr>
          <w:rFonts w:cs="Arial"/>
          <w:color w:val="000000"/>
          <w:szCs w:val="20"/>
        </w:rPr>
      </w:pPr>
    </w:p>
    <w:p w14:paraId="55827C08" w14:textId="77777777" w:rsidR="00E444F8" w:rsidRPr="00F45135" w:rsidRDefault="006052AA" w:rsidP="00E444F8">
      <w:pPr>
        <w:autoSpaceDE w:val="0"/>
        <w:autoSpaceDN w:val="0"/>
        <w:adjustRightInd w:val="0"/>
        <w:spacing w:line="240" w:lineRule="auto"/>
        <w:jc w:val="both"/>
        <w:rPr>
          <w:rFonts w:cs="Arial"/>
          <w:color w:val="000000"/>
          <w:szCs w:val="20"/>
        </w:rPr>
      </w:pPr>
      <w:r>
        <w:rPr>
          <w:rFonts w:cs="Arial"/>
          <w:color w:val="000000"/>
          <w:szCs w:val="20"/>
        </w:rPr>
        <w:t>b)</w:t>
      </w:r>
      <w:r w:rsidRPr="00F45135">
        <w:rPr>
          <w:rFonts w:cs="Arial"/>
          <w:color w:val="000000"/>
          <w:szCs w:val="20"/>
        </w:rPr>
        <w:t xml:space="preserve"> aby k nabízeným </w:t>
      </w:r>
      <w:r>
        <w:rPr>
          <w:rFonts w:cs="Arial"/>
          <w:color w:val="000000"/>
          <w:szCs w:val="20"/>
        </w:rPr>
        <w:t xml:space="preserve">klimatizačním sestavám </w:t>
      </w:r>
      <w:r w:rsidRPr="00F45135">
        <w:rPr>
          <w:rFonts w:cs="Arial"/>
          <w:color w:val="000000"/>
          <w:szCs w:val="20"/>
        </w:rPr>
        <w:t xml:space="preserve">bylo doloženo potvrzení o certifikaci EUROVENT nebo certifikaci RLT, nebo jiné obdobné potvrzení či technicky rovnocenné řešení, přičemž takto doložené potvrzení či řešení musí poměřovat stejné parametry podle stejných kritérií, jako by tomu bylo v případě certifikací EUROVENT nebo RLT vystavené organizací nezávislou na výrobci (tedy třetí stranou, např. externí lokální laboratoří), kterým bude zaručeno, že produkty byly podrobeny nezávislé kontrole, a že výrobcem udávané parametry výrobků odpovídají evropským a mezinárodním standardům. </w:t>
      </w:r>
    </w:p>
    <w:p w14:paraId="09DD0F62" w14:textId="77777777" w:rsidR="00E444F8" w:rsidRPr="00F45135" w:rsidRDefault="00E444F8" w:rsidP="00E444F8">
      <w:pPr>
        <w:autoSpaceDE w:val="0"/>
        <w:autoSpaceDN w:val="0"/>
        <w:adjustRightInd w:val="0"/>
        <w:spacing w:line="240" w:lineRule="auto"/>
        <w:jc w:val="both"/>
        <w:rPr>
          <w:rFonts w:cs="Arial"/>
          <w:color w:val="000000"/>
          <w:szCs w:val="20"/>
        </w:rPr>
      </w:pPr>
    </w:p>
    <w:p w14:paraId="00A3D93A" w14:textId="77777777" w:rsidR="00E444F8" w:rsidRPr="00F45135" w:rsidRDefault="006052AA" w:rsidP="00E444F8">
      <w:pPr>
        <w:autoSpaceDE w:val="0"/>
        <w:autoSpaceDN w:val="0"/>
        <w:adjustRightInd w:val="0"/>
        <w:spacing w:line="240" w:lineRule="auto"/>
        <w:jc w:val="both"/>
        <w:rPr>
          <w:rFonts w:cs="Arial"/>
          <w:color w:val="000000"/>
          <w:szCs w:val="20"/>
        </w:rPr>
      </w:pPr>
      <w:r>
        <w:rPr>
          <w:rFonts w:cs="Arial"/>
          <w:color w:val="000000"/>
          <w:szCs w:val="20"/>
        </w:rPr>
        <w:t>c</w:t>
      </w:r>
      <w:r w:rsidRPr="00F45135">
        <w:rPr>
          <w:rFonts w:cs="Arial"/>
          <w:color w:val="000000"/>
          <w:szCs w:val="20"/>
        </w:rPr>
        <w:t xml:space="preserve">) aby veškerá dodávaná zařízení, komponenty a materiál odpovídaly českým normám a platné legislativě. Všechny použité importované materiály a zařízení budou mít platné české certifikáty a budou v souladu s relevantními předpisy ČSN a zkušebními požadavky. </w:t>
      </w:r>
    </w:p>
    <w:p w14:paraId="28D14982" w14:textId="77777777" w:rsidR="00E444F8" w:rsidRPr="00F45135" w:rsidRDefault="00E444F8" w:rsidP="00E444F8">
      <w:pPr>
        <w:autoSpaceDE w:val="0"/>
        <w:autoSpaceDN w:val="0"/>
        <w:adjustRightInd w:val="0"/>
        <w:spacing w:line="240" w:lineRule="auto"/>
        <w:jc w:val="both"/>
        <w:rPr>
          <w:rFonts w:cs="Arial"/>
          <w:color w:val="000000"/>
          <w:szCs w:val="20"/>
        </w:rPr>
      </w:pPr>
    </w:p>
    <w:p w14:paraId="7FFDC5FB" w14:textId="77777777" w:rsidR="00E444F8" w:rsidRPr="0069363A" w:rsidRDefault="006052AA" w:rsidP="00E444F8">
      <w:pPr>
        <w:autoSpaceDE w:val="0"/>
        <w:autoSpaceDN w:val="0"/>
        <w:adjustRightInd w:val="0"/>
        <w:spacing w:line="240" w:lineRule="auto"/>
        <w:jc w:val="both"/>
        <w:rPr>
          <w:rFonts w:cs="Arial"/>
          <w:color w:val="000000"/>
          <w:szCs w:val="20"/>
        </w:rPr>
      </w:pPr>
      <w:r>
        <w:rPr>
          <w:rFonts w:cs="Arial"/>
          <w:color w:val="000000"/>
          <w:szCs w:val="20"/>
        </w:rPr>
        <w:t>d</w:t>
      </w:r>
      <w:r w:rsidRPr="00F45135">
        <w:rPr>
          <w:rFonts w:cs="Arial"/>
          <w:color w:val="000000"/>
          <w:szCs w:val="20"/>
        </w:rPr>
        <w:t>) aby k veškerým zařízením</w:t>
      </w:r>
      <w:r>
        <w:rPr>
          <w:rFonts w:cs="Arial"/>
          <w:color w:val="000000"/>
          <w:szCs w:val="20"/>
        </w:rPr>
        <w:t xml:space="preserve">, materiálům </w:t>
      </w:r>
      <w:r w:rsidRPr="00F45135">
        <w:rPr>
          <w:rFonts w:cs="Arial"/>
          <w:color w:val="000000"/>
          <w:szCs w:val="20"/>
        </w:rPr>
        <w:t xml:space="preserve">a výrobkům dodaným/použitým v rámci </w:t>
      </w:r>
      <w:r>
        <w:rPr>
          <w:rFonts w:cs="Arial"/>
          <w:color w:val="000000"/>
          <w:szCs w:val="20"/>
        </w:rPr>
        <w:t xml:space="preserve">realizace veřejné </w:t>
      </w:r>
      <w:r w:rsidRPr="00F45135">
        <w:rPr>
          <w:rFonts w:cs="Arial"/>
          <w:color w:val="000000"/>
          <w:szCs w:val="20"/>
        </w:rPr>
        <w:t xml:space="preserve">zakázky bylo nejpozději při předání </w:t>
      </w:r>
      <w:r>
        <w:rPr>
          <w:rFonts w:cs="Arial"/>
          <w:color w:val="000000"/>
          <w:szCs w:val="20"/>
        </w:rPr>
        <w:t>díla</w:t>
      </w:r>
      <w:r w:rsidRPr="00F45135">
        <w:rPr>
          <w:rFonts w:cs="Arial"/>
          <w:color w:val="000000"/>
          <w:szCs w:val="20"/>
        </w:rPr>
        <w:t xml:space="preserve"> doloženo prohlášení o vlastnostech</w:t>
      </w:r>
      <w:r>
        <w:rPr>
          <w:rFonts w:cs="Arial"/>
          <w:color w:val="000000"/>
          <w:szCs w:val="20"/>
        </w:rPr>
        <w:t xml:space="preserve"> či </w:t>
      </w:r>
      <w:r w:rsidRPr="00F45135">
        <w:rPr>
          <w:rFonts w:cs="Arial"/>
          <w:color w:val="000000"/>
          <w:szCs w:val="20"/>
        </w:rPr>
        <w:t xml:space="preserve">o shodě. Tato prohlášení nelze nahradit čestným prohlášením zhotovitele či </w:t>
      </w:r>
      <w:r>
        <w:rPr>
          <w:rFonts w:cs="Arial"/>
          <w:color w:val="000000"/>
          <w:szCs w:val="20"/>
        </w:rPr>
        <w:t>jeho pod</w:t>
      </w:r>
      <w:r w:rsidRPr="00F45135">
        <w:rPr>
          <w:rFonts w:cs="Arial"/>
          <w:color w:val="000000"/>
          <w:szCs w:val="20"/>
        </w:rPr>
        <w:t>dodavatele.</w:t>
      </w:r>
      <w:r w:rsidRPr="0069363A">
        <w:rPr>
          <w:rFonts w:cs="Arial"/>
          <w:color w:val="000000"/>
          <w:szCs w:val="20"/>
        </w:rPr>
        <w:t xml:space="preserve"> </w:t>
      </w:r>
    </w:p>
    <w:p w14:paraId="45A13E02" w14:textId="77777777" w:rsidR="00E444F8" w:rsidRPr="0069363A" w:rsidRDefault="00E444F8" w:rsidP="00E444F8">
      <w:pPr>
        <w:spacing w:line="240" w:lineRule="auto"/>
        <w:jc w:val="both"/>
        <w:rPr>
          <w:rFonts w:cs="Arial"/>
          <w:szCs w:val="20"/>
        </w:rPr>
      </w:pPr>
    </w:p>
    <w:p w14:paraId="55D4B2B5" w14:textId="77777777" w:rsidR="00E444F8" w:rsidRDefault="006052AA" w:rsidP="00E444F8">
      <w:pPr>
        <w:spacing w:line="240" w:lineRule="auto"/>
        <w:jc w:val="both"/>
        <w:rPr>
          <w:rFonts w:cs="Arial"/>
          <w:b/>
          <w:szCs w:val="20"/>
          <w:u w:val="single"/>
        </w:rPr>
      </w:pPr>
      <w:r w:rsidRPr="0069363A">
        <w:rPr>
          <w:rFonts w:cs="Arial"/>
          <w:b/>
          <w:szCs w:val="20"/>
          <w:u w:val="single"/>
        </w:rPr>
        <w:t xml:space="preserve">Podmínky pro realizaci </w:t>
      </w:r>
      <w:r>
        <w:rPr>
          <w:rFonts w:cs="Arial"/>
          <w:b/>
          <w:szCs w:val="20"/>
          <w:u w:val="single"/>
        </w:rPr>
        <w:t xml:space="preserve">veřejné </w:t>
      </w:r>
      <w:r w:rsidRPr="0069363A">
        <w:rPr>
          <w:rFonts w:cs="Arial"/>
          <w:b/>
          <w:szCs w:val="20"/>
          <w:u w:val="single"/>
        </w:rPr>
        <w:t>zakázky</w:t>
      </w:r>
    </w:p>
    <w:p w14:paraId="5BD8BDBE" w14:textId="77777777" w:rsidR="00E444F8" w:rsidRDefault="00E444F8" w:rsidP="00E444F8">
      <w:pPr>
        <w:spacing w:line="240" w:lineRule="auto"/>
        <w:jc w:val="both"/>
        <w:rPr>
          <w:rFonts w:cs="Arial"/>
          <w:b/>
          <w:szCs w:val="20"/>
          <w:u w:val="single"/>
        </w:rPr>
      </w:pPr>
    </w:p>
    <w:p w14:paraId="24F402C2" w14:textId="437B517C" w:rsidR="00E444F8" w:rsidRPr="009B2975" w:rsidRDefault="006052AA" w:rsidP="00E444F8">
      <w:pPr>
        <w:jc w:val="both"/>
        <w:rPr>
          <w:rFonts w:cs="Arial"/>
          <w:szCs w:val="20"/>
        </w:rPr>
      </w:pPr>
      <w:r w:rsidRPr="009B2975">
        <w:rPr>
          <w:rFonts w:cs="Arial"/>
          <w:szCs w:val="20"/>
        </w:rPr>
        <w:t xml:space="preserve">1/ Zhotovitel zajistí zaslání jmenného seznamu pracovníků zhotovitele či poddodavatelů a jejich pracovníků, kteří se budou podílet na realizaci díla a po dobu realizace díla budou mít přístup do </w:t>
      </w:r>
      <w:r>
        <w:rPr>
          <w:rFonts w:cs="Arial"/>
          <w:szCs w:val="20"/>
        </w:rPr>
        <w:t>objektu Č</w:t>
      </w:r>
      <w:r w:rsidRPr="009B2975">
        <w:rPr>
          <w:rFonts w:cs="Arial"/>
          <w:szCs w:val="20"/>
        </w:rPr>
        <w:t xml:space="preserve">Ro </w:t>
      </w:r>
      <w:r>
        <w:rPr>
          <w:rFonts w:cs="Arial"/>
          <w:szCs w:val="20"/>
        </w:rPr>
        <w:t>Vinohradská 12, Praha 2</w:t>
      </w:r>
      <w:r w:rsidRPr="009B2975">
        <w:rPr>
          <w:rFonts w:cs="Arial"/>
          <w:szCs w:val="20"/>
        </w:rPr>
        <w:t xml:space="preserve"> – seznam bude zaslán na e-mail: </w:t>
      </w:r>
      <w:hyperlink r:id="rId9" w:history="1">
        <w:r w:rsidRPr="009B2975">
          <w:rPr>
            <w:rStyle w:val="Hypertextovodkaz"/>
            <w:rFonts w:cs="Arial"/>
            <w:szCs w:val="20"/>
          </w:rPr>
          <w:t>jakub.seifert@rozhlas.cz</w:t>
        </w:r>
      </w:hyperlink>
      <w:r w:rsidRPr="009B2975">
        <w:rPr>
          <w:rFonts w:cs="Arial"/>
          <w:szCs w:val="20"/>
        </w:rPr>
        <w:t xml:space="preserve"> nejpozději 15 dnů před zahájením plnění dle </w:t>
      </w:r>
      <w:r w:rsidR="00940927">
        <w:rPr>
          <w:rFonts w:cs="Arial"/>
          <w:szCs w:val="20"/>
        </w:rPr>
        <w:t xml:space="preserve">fáze </w:t>
      </w:r>
      <w:r w:rsidRPr="009B2975">
        <w:rPr>
          <w:rFonts w:cs="Arial"/>
          <w:szCs w:val="20"/>
        </w:rPr>
        <w:t>3 závazného časového harmonogramu.</w:t>
      </w:r>
    </w:p>
    <w:p w14:paraId="401A930F" w14:textId="77777777" w:rsidR="00E444F8" w:rsidRPr="009B2975" w:rsidRDefault="00E444F8" w:rsidP="00E444F8">
      <w:pPr>
        <w:jc w:val="both"/>
        <w:rPr>
          <w:rFonts w:cs="Arial"/>
          <w:szCs w:val="20"/>
        </w:rPr>
      </w:pPr>
    </w:p>
    <w:p w14:paraId="56888455" w14:textId="77777777" w:rsidR="00E444F8" w:rsidRDefault="006052AA" w:rsidP="00E444F8">
      <w:pPr>
        <w:jc w:val="both"/>
        <w:rPr>
          <w:rFonts w:cs="Arial"/>
          <w:szCs w:val="20"/>
        </w:rPr>
      </w:pPr>
      <w:r>
        <w:rPr>
          <w:rFonts w:cs="Arial"/>
          <w:szCs w:val="20"/>
        </w:rPr>
        <w:t>2/ Zhotovitel si v rámci předání místa provádění díla a v rámci přípravy na realizaci veřejné zakázky ověří a připraví vše tak, aby při vlastní výměně klimatizačních sestav bylo možno práce provádět tak, aby:</w:t>
      </w:r>
    </w:p>
    <w:p w14:paraId="4E49A192" w14:textId="77777777" w:rsidR="00E444F8" w:rsidRDefault="006052AA" w:rsidP="00E444F8">
      <w:pPr>
        <w:jc w:val="both"/>
        <w:rPr>
          <w:rFonts w:cs="Arial"/>
          <w:szCs w:val="20"/>
        </w:rPr>
      </w:pPr>
      <w:r>
        <w:rPr>
          <w:rFonts w:cs="Arial"/>
          <w:szCs w:val="20"/>
        </w:rPr>
        <w:t>a/ v každém okamžiku realizace zakázky byl vždy zachován provoz a chlazení pomocí minimálně 4 ks klimatizačních sestav v každém počítačovém sále,</w:t>
      </w:r>
    </w:p>
    <w:p w14:paraId="79C83F11" w14:textId="77777777" w:rsidR="00E444F8" w:rsidRDefault="006052AA" w:rsidP="00E444F8">
      <w:pPr>
        <w:jc w:val="both"/>
        <w:rPr>
          <w:rFonts w:cs="Arial"/>
          <w:szCs w:val="20"/>
        </w:rPr>
      </w:pPr>
      <w:r>
        <w:rPr>
          <w:rFonts w:cs="Arial"/>
          <w:szCs w:val="20"/>
        </w:rPr>
        <w:lastRenderedPageBreak/>
        <w:t>b/ v každém okamžiku realizace zakázky chladila vždy minimálně jedna klimatizační sestava v teplé uličce u oken v každém počítačovém sále;</w:t>
      </w:r>
    </w:p>
    <w:p w14:paraId="122877FF" w14:textId="77777777" w:rsidR="00E444F8" w:rsidRDefault="006052AA" w:rsidP="00E444F8">
      <w:pPr>
        <w:jc w:val="both"/>
        <w:rPr>
          <w:rFonts w:cs="Arial"/>
          <w:szCs w:val="20"/>
        </w:rPr>
      </w:pPr>
      <w:r>
        <w:rPr>
          <w:rFonts w:cs="Arial"/>
          <w:szCs w:val="20"/>
        </w:rPr>
        <w:t>c/ v každém okamžiku realizace zakázky chladily vždy minimálně dvě klimatizační sestavy v teplé uličce u stěny v každém počítačovém sále;</w:t>
      </w:r>
    </w:p>
    <w:p w14:paraId="35903F30" w14:textId="77777777" w:rsidR="00E444F8" w:rsidRDefault="00E444F8" w:rsidP="00E444F8">
      <w:pPr>
        <w:jc w:val="both"/>
        <w:rPr>
          <w:rFonts w:cs="Arial"/>
          <w:szCs w:val="20"/>
        </w:rPr>
      </w:pPr>
    </w:p>
    <w:p w14:paraId="79D4EE33" w14:textId="6986BC8F" w:rsidR="00E444F8" w:rsidRDefault="006052AA" w:rsidP="00E444F8">
      <w:pPr>
        <w:jc w:val="both"/>
        <w:rPr>
          <w:rFonts w:cs="Arial"/>
          <w:szCs w:val="20"/>
        </w:rPr>
      </w:pPr>
      <w:r>
        <w:rPr>
          <w:rFonts w:cs="Arial"/>
          <w:szCs w:val="20"/>
        </w:rPr>
        <w:t xml:space="preserve">3/ Objednatel má k této veřejné zakázce sjednán autorský dozor. Se zhotovitelem budou dohodnuty termíny provádění kontrolních dnů, kdy zhotovitel umožní zástupci objednatele a autorskému dozoru provádění prohlídek rozpracovaného díla či dokončených částí v rámci </w:t>
      </w:r>
      <w:r w:rsidR="003E1437">
        <w:rPr>
          <w:rFonts w:cs="Arial"/>
          <w:szCs w:val="20"/>
        </w:rPr>
        <w:t>fází</w:t>
      </w:r>
      <w:r>
        <w:rPr>
          <w:rFonts w:cs="Arial"/>
          <w:szCs w:val="20"/>
        </w:rPr>
        <w:t xml:space="preserve">.   </w:t>
      </w:r>
    </w:p>
    <w:p w14:paraId="78C30B97" w14:textId="77777777" w:rsidR="00E444F8" w:rsidRDefault="00E444F8" w:rsidP="00E444F8">
      <w:pPr>
        <w:jc w:val="both"/>
        <w:rPr>
          <w:rFonts w:cs="Arial"/>
          <w:szCs w:val="20"/>
        </w:rPr>
      </w:pPr>
    </w:p>
    <w:p w14:paraId="6DA0A3CD" w14:textId="63B65E6E" w:rsidR="00E444F8" w:rsidRDefault="006052AA" w:rsidP="00E444F8">
      <w:pPr>
        <w:jc w:val="both"/>
        <w:rPr>
          <w:rFonts w:cs="Arial"/>
          <w:szCs w:val="20"/>
        </w:rPr>
      </w:pPr>
      <w:r>
        <w:rPr>
          <w:rFonts w:cs="Arial"/>
          <w:szCs w:val="20"/>
        </w:rPr>
        <w:t>4/ Zhotovitel zajistí vedení stavebního</w:t>
      </w:r>
      <w:r w:rsidR="002B06B4">
        <w:rPr>
          <w:rFonts w:cs="Arial"/>
          <w:szCs w:val="20"/>
        </w:rPr>
        <w:t xml:space="preserve"> (montážního)</w:t>
      </w:r>
      <w:r>
        <w:rPr>
          <w:rFonts w:cs="Arial"/>
          <w:szCs w:val="20"/>
        </w:rPr>
        <w:t xml:space="preserve"> deníku po dobu realizace veřejné zakázky. Stavební deník bude po ukončení akce předán k archivaci objednateli.</w:t>
      </w:r>
    </w:p>
    <w:p w14:paraId="46B8EABB" w14:textId="77777777" w:rsidR="00E444F8" w:rsidRDefault="00E444F8" w:rsidP="00E444F8">
      <w:pPr>
        <w:jc w:val="both"/>
        <w:rPr>
          <w:rFonts w:cs="Arial"/>
          <w:szCs w:val="20"/>
        </w:rPr>
      </w:pPr>
    </w:p>
    <w:p w14:paraId="3F11DA21" w14:textId="66518EFB" w:rsidR="00E444F8" w:rsidRDefault="006052AA" w:rsidP="00E444F8">
      <w:pPr>
        <w:jc w:val="both"/>
        <w:rPr>
          <w:rFonts w:cs="Arial"/>
          <w:szCs w:val="20"/>
        </w:rPr>
      </w:pPr>
      <w:r>
        <w:rPr>
          <w:rFonts w:cs="Arial"/>
          <w:szCs w:val="20"/>
        </w:rPr>
        <w:t>5</w:t>
      </w:r>
      <w:r w:rsidRPr="0069363A">
        <w:rPr>
          <w:rFonts w:cs="Arial"/>
          <w:szCs w:val="20"/>
        </w:rPr>
        <w:t xml:space="preserve">/ Zhotovitel zajistí realizaci díla při dodržení </w:t>
      </w:r>
      <w:r w:rsidR="003E1437">
        <w:rPr>
          <w:rFonts w:cs="Arial"/>
          <w:szCs w:val="20"/>
        </w:rPr>
        <w:t xml:space="preserve">jednotlivých fází </w:t>
      </w:r>
      <w:r w:rsidRPr="0069363A">
        <w:rPr>
          <w:rFonts w:cs="Arial"/>
          <w:szCs w:val="20"/>
        </w:rPr>
        <w:t xml:space="preserve">dle Závazného harmonogramu pro realizaci </w:t>
      </w:r>
      <w:r>
        <w:rPr>
          <w:rFonts w:cs="Arial"/>
          <w:szCs w:val="20"/>
        </w:rPr>
        <w:t xml:space="preserve">veřejné </w:t>
      </w:r>
      <w:r w:rsidRPr="0069363A">
        <w:rPr>
          <w:rFonts w:cs="Arial"/>
          <w:szCs w:val="20"/>
        </w:rPr>
        <w:t xml:space="preserve">zakázky. </w:t>
      </w:r>
    </w:p>
    <w:p w14:paraId="0C5D1723" w14:textId="77777777" w:rsidR="00D608D5" w:rsidRDefault="00D608D5" w:rsidP="00E444F8">
      <w:pPr>
        <w:jc w:val="both"/>
        <w:rPr>
          <w:rFonts w:cs="Arial"/>
          <w:szCs w:val="20"/>
        </w:rPr>
      </w:pPr>
    </w:p>
    <w:p w14:paraId="2AEA07CB" w14:textId="61E72F0A" w:rsidR="00E444F8" w:rsidRDefault="00D608D5" w:rsidP="00E444F8">
      <w:pPr>
        <w:jc w:val="both"/>
        <w:rPr>
          <w:rFonts w:asciiTheme="minorHAnsi" w:hAnsiTheme="minorHAnsi"/>
        </w:rPr>
      </w:pPr>
      <w:r>
        <w:rPr>
          <w:rFonts w:cs="Arial"/>
          <w:szCs w:val="20"/>
        </w:rPr>
        <w:t>6</w:t>
      </w:r>
      <w:r w:rsidRPr="0069363A">
        <w:rPr>
          <w:rFonts w:cs="Arial"/>
          <w:szCs w:val="20"/>
        </w:rPr>
        <w:t xml:space="preserve">/ </w:t>
      </w:r>
      <w:r>
        <w:t xml:space="preserve">Zhotovitel zajistí vybavení svých pracovníků odpovídajícími pracovními a ochrannými pomůckami, v souladu s platnými právními předpisy, a jednotným pracovním oděvem vhodným pro danou činnost. </w:t>
      </w:r>
      <w:r w:rsidRPr="007B1572">
        <w:rPr>
          <w:rFonts w:cs="Arial"/>
          <w:szCs w:val="20"/>
        </w:rPr>
        <w:t xml:space="preserve">Zhotovitel zajistí, aby při realizaci </w:t>
      </w:r>
      <w:r>
        <w:rPr>
          <w:rFonts w:cs="Arial"/>
          <w:szCs w:val="20"/>
        </w:rPr>
        <w:t xml:space="preserve">veřejné </w:t>
      </w:r>
      <w:r w:rsidRPr="007B1572">
        <w:rPr>
          <w:rFonts w:cs="Arial"/>
          <w:szCs w:val="20"/>
        </w:rPr>
        <w:t>zakázky byly používána pouze schválená a kalibrovaná diagnostická zařízení, měřicí přístroje a nářadí</w:t>
      </w:r>
      <w:r>
        <w:rPr>
          <w:rFonts w:asciiTheme="minorHAnsi" w:hAnsiTheme="minorHAnsi"/>
        </w:rPr>
        <w:t>.</w:t>
      </w:r>
    </w:p>
    <w:p w14:paraId="7D047622" w14:textId="77777777" w:rsidR="00C938EE" w:rsidRPr="0069363A" w:rsidRDefault="00C938EE" w:rsidP="00E444F8">
      <w:pPr>
        <w:jc w:val="both"/>
        <w:rPr>
          <w:rFonts w:cs="Arial"/>
          <w:szCs w:val="20"/>
        </w:rPr>
      </w:pPr>
    </w:p>
    <w:p w14:paraId="6F39CE7C" w14:textId="009316A8" w:rsidR="00E444F8" w:rsidRDefault="00D608D5" w:rsidP="00E444F8">
      <w:pPr>
        <w:jc w:val="both"/>
        <w:rPr>
          <w:rFonts w:cs="Arial"/>
          <w:szCs w:val="20"/>
        </w:rPr>
      </w:pPr>
      <w:r>
        <w:rPr>
          <w:rFonts w:cs="Arial"/>
          <w:szCs w:val="20"/>
        </w:rPr>
        <w:t>7</w:t>
      </w:r>
      <w:r w:rsidR="006052AA" w:rsidRPr="0069363A">
        <w:rPr>
          <w:rFonts w:cs="Arial"/>
          <w:szCs w:val="20"/>
        </w:rPr>
        <w:t xml:space="preserve">/ Zhotovitel zajistí koordinaci prací na realizaci </w:t>
      </w:r>
      <w:r w:rsidR="006052AA">
        <w:rPr>
          <w:rFonts w:cs="Arial"/>
          <w:szCs w:val="20"/>
        </w:rPr>
        <w:t xml:space="preserve">veřejné </w:t>
      </w:r>
      <w:r w:rsidR="006052AA" w:rsidRPr="0069363A">
        <w:rPr>
          <w:rFonts w:cs="Arial"/>
          <w:szCs w:val="20"/>
        </w:rPr>
        <w:t xml:space="preserve">zakázky tak, aby </w:t>
      </w:r>
      <w:r w:rsidR="006052AA">
        <w:rPr>
          <w:rFonts w:cs="Arial"/>
          <w:szCs w:val="20"/>
        </w:rPr>
        <w:t xml:space="preserve">nemohlo dojít a nedošlo k výpadku chlazení počítačových sálů. Práce budou prováděny za dohledu pověřeného pracovníka ČRo v pracovních dnech v časovém rozmezí od 8,00 do 18,00 hod., pokud nebude z provozních či jiných důvodů dohodnut jiný čas. </w:t>
      </w:r>
      <w:r w:rsidR="006052AA" w:rsidRPr="0069363A">
        <w:rPr>
          <w:rFonts w:cs="Arial"/>
          <w:szCs w:val="20"/>
        </w:rPr>
        <w:t>Práce budou koordinovány tak, aby nedocházelo k</w:t>
      </w:r>
      <w:r w:rsidR="006052AA">
        <w:rPr>
          <w:rFonts w:cs="Arial"/>
          <w:szCs w:val="20"/>
        </w:rPr>
        <w:t> </w:t>
      </w:r>
      <w:r w:rsidR="006052AA" w:rsidRPr="0069363A">
        <w:rPr>
          <w:rFonts w:cs="Arial"/>
          <w:szCs w:val="20"/>
        </w:rPr>
        <w:t>prodlevám</w:t>
      </w:r>
      <w:r w:rsidR="006052AA">
        <w:rPr>
          <w:rFonts w:cs="Arial"/>
          <w:szCs w:val="20"/>
        </w:rPr>
        <w:t xml:space="preserve"> </w:t>
      </w:r>
      <w:r w:rsidR="006052AA" w:rsidRPr="0069363A">
        <w:rPr>
          <w:rFonts w:cs="Arial"/>
          <w:szCs w:val="20"/>
        </w:rPr>
        <w:t>v provádění prací nebo k čekání na pracovníky/</w:t>
      </w:r>
      <w:r w:rsidR="006052AA">
        <w:rPr>
          <w:rFonts w:cs="Arial"/>
          <w:szCs w:val="20"/>
        </w:rPr>
        <w:t>pod</w:t>
      </w:r>
      <w:r w:rsidR="006052AA" w:rsidRPr="0069363A">
        <w:rPr>
          <w:rFonts w:cs="Arial"/>
          <w:szCs w:val="20"/>
        </w:rPr>
        <w:t xml:space="preserve">dodavatele zajišťující jednotlivé profese.  </w:t>
      </w:r>
    </w:p>
    <w:p w14:paraId="17B35FCA" w14:textId="77777777" w:rsidR="00E444F8" w:rsidRPr="0069363A" w:rsidRDefault="00E444F8" w:rsidP="00E444F8">
      <w:pPr>
        <w:jc w:val="both"/>
        <w:rPr>
          <w:rFonts w:cs="Arial"/>
          <w:szCs w:val="20"/>
        </w:rPr>
      </w:pPr>
    </w:p>
    <w:p w14:paraId="576E7BDC" w14:textId="25D8ECAC" w:rsidR="00E444F8" w:rsidRDefault="00D608D5" w:rsidP="00E444F8">
      <w:pPr>
        <w:jc w:val="both"/>
        <w:rPr>
          <w:rFonts w:cs="Arial"/>
          <w:szCs w:val="20"/>
        </w:rPr>
      </w:pPr>
      <w:r>
        <w:rPr>
          <w:rFonts w:cs="Arial"/>
          <w:szCs w:val="20"/>
        </w:rPr>
        <w:t>8</w:t>
      </w:r>
      <w:r w:rsidR="006052AA" w:rsidRPr="0069363A">
        <w:rPr>
          <w:rFonts w:cs="Arial"/>
          <w:szCs w:val="20"/>
        </w:rPr>
        <w:t xml:space="preserve">/ </w:t>
      </w:r>
      <w:r w:rsidR="006052AA">
        <w:rPr>
          <w:rFonts w:cs="Arial"/>
          <w:szCs w:val="20"/>
        </w:rPr>
        <w:t xml:space="preserve">Veřejná zakázka </w:t>
      </w:r>
      <w:r w:rsidR="006052AA" w:rsidRPr="0069363A">
        <w:rPr>
          <w:rFonts w:cs="Arial"/>
          <w:szCs w:val="20"/>
        </w:rPr>
        <w:t>bude realizována za plného provozu v objektu a bez přerušení vysílání stanic Českého rozhlasu. Provádění veškerých hlučných prací (</w:t>
      </w:r>
      <w:r w:rsidR="006052AA">
        <w:rPr>
          <w:rFonts w:cs="Arial"/>
          <w:szCs w:val="20"/>
        </w:rPr>
        <w:t xml:space="preserve">například </w:t>
      </w:r>
      <w:r w:rsidR="006052AA" w:rsidRPr="0069363A">
        <w:rPr>
          <w:rFonts w:cs="Arial"/>
          <w:szCs w:val="20"/>
        </w:rPr>
        <w:t>vrtání</w:t>
      </w:r>
      <w:r w:rsidR="006052AA">
        <w:rPr>
          <w:rFonts w:cs="Arial"/>
          <w:szCs w:val="20"/>
        </w:rPr>
        <w:t xml:space="preserve"> do stropů, vrtání prostupů)</w:t>
      </w:r>
      <w:r w:rsidR="006052AA" w:rsidRPr="0069363A">
        <w:rPr>
          <w:rFonts w:cs="Arial"/>
          <w:szCs w:val="20"/>
        </w:rPr>
        <w:t xml:space="preserve">, a provádění demontážních a montážních prací bude nutno koordinovat s určenou kontaktní osobou za </w:t>
      </w:r>
      <w:r w:rsidR="006052AA">
        <w:rPr>
          <w:rFonts w:cs="Arial"/>
          <w:szCs w:val="20"/>
        </w:rPr>
        <w:t>Český rozhlas</w:t>
      </w:r>
      <w:r w:rsidR="006052AA" w:rsidRPr="0069363A">
        <w:rPr>
          <w:rFonts w:cs="Arial"/>
          <w:szCs w:val="20"/>
        </w:rPr>
        <w:t xml:space="preserve"> tak, aby nedošlo k přerušení či omezení provozu v budově a vysílání stanic Českého rozhlasu</w:t>
      </w:r>
      <w:r w:rsidR="006052AA">
        <w:rPr>
          <w:rFonts w:cs="Arial"/>
          <w:szCs w:val="20"/>
        </w:rPr>
        <w:t>. V případě, že by prováděním hlučných prací docházelo k narušení vysílání či výroby, budou hlučné práce prováděny v době mezi 21,00 a 4,00 hod.</w:t>
      </w:r>
    </w:p>
    <w:p w14:paraId="44927898" w14:textId="77777777" w:rsidR="00E444F8" w:rsidRDefault="00E444F8" w:rsidP="00E444F8">
      <w:pPr>
        <w:jc w:val="both"/>
        <w:rPr>
          <w:rFonts w:cs="Arial"/>
          <w:szCs w:val="20"/>
        </w:rPr>
      </w:pPr>
    </w:p>
    <w:p w14:paraId="4229389C" w14:textId="0DFC3A76" w:rsidR="00E444F8" w:rsidRDefault="00D608D5" w:rsidP="00E444F8">
      <w:pPr>
        <w:pStyle w:val="ListNumber-ContractCzechRadio"/>
        <w:numPr>
          <w:ilvl w:val="0"/>
          <w:numId w:val="0"/>
        </w:numPr>
        <w:spacing w:after="0"/>
        <w:jc w:val="both"/>
        <w:rPr>
          <w:rFonts w:cs="Arial"/>
          <w:szCs w:val="20"/>
        </w:rPr>
      </w:pPr>
      <w:r>
        <w:rPr>
          <w:rFonts w:cs="Arial"/>
          <w:szCs w:val="20"/>
        </w:rPr>
        <w:t>9</w:t>
      </w:r>
      <w:r w:rsidR="006052AA">
        <w:rPr>
          <w:rFonts w:cs="Arial"/>
          <w:szCs w:val="20"/>
        </w:rPr>
        <w:t>/ Zhotovitel bere na vědomí, že při realizaci zakázky je nutno postupovat tak, aby se předešlo vzniku škod a mimořádných událostí a aby nemohlo dojít ke zranění pracovníků objednatele pohybujících se v místě plnění, či v místech instalace přívodů (přístupové chodby) či na transportní cestě.</w:t>
      </w:r>
    </w:p>
    <w:p w14:paraId="426D86E6" w14:textId="77777777" w:rsidR="00E444F8" w:rsidRDefault="00E444F8" w:rsidP="00E444F8">
      <w:pPr>
        <w:pStyle w:val="ListNumber-ContractCzechRadio"/>
        <w:numPr>
          <w:ilvl w:val="0"/>
          <w:numId w:val="0"/>
        </w:numPr>
        <w:spacing w:after="0"/>
        <w:jc w:val="both"/>
        <w:rPr>
          <w:rFonts w:cs="Arial"/>
          <w:szCs w:val="20"/>
        </w:rPr>
      </w:pPr>
    </w:p>
    <w:p w14:paraId="7EDCF14E" w14:textId="205B73C9" w:rsidR="00E444F8" w:rsidRDefault="00D608D5" w:rsidP="00E444F8">
      <w:pPr>
        <w:pStyle w:val="ListNumber-ContractCzechRadio"/>
        <w:numPr>
          <w:ilvl w:val="0"/>
          <w:numId w:val="0"/>
        </w:numPr>
        <w:spacing w:after="0"/>
        <w:jc w:val="both"/>
        <w:rPr>
          <w:rFonts w:cs="Arial"/>
          <w:szCs w:val="20"/>
        </w:rPr>
      </w:pPr>
      <w:r>
        <w:rPr>
          <w:rFonts w:cs="Arial"/>
          <w:szCs w:val="20"/>
        </w:rPr>
        <w:t>10</w:t>
      </w:r>
      <w:r w:rsidR="006052AA" w:rsidRPr="0069363A">
        <w:rPr>
          <w:rFonts w:cs="Arial"/>
          <w:szCs w:val="20"/>
        </w:rPr>
        <w:t>/ Zhotovitel bere na vědomí, že v místě plnění, tj.</w:t>
      </w:r>
      <w:r w:rsidR="006052AA">
        <w:rPr>
          <w:rFonts w:cs="Arial"/>
          <w:szCs w:val="20"/>
        </w:rPr>
        <w:t xml:space="preserve"> v počítačových sálech </w:t>
      </w:r>
      <w:r w:rsidR="006052AA" w:rsidRPr="0069363A">
        <w:rPr>
          <w:rFonts w:cs="Arial"/>
          <w:szCs w:val="20"/>
        </w:rPr>
        <w:t xml:space="preserve">jsou </w:t>
      </w:r>
      <w:r w:rsidR="006052AA">
        <w:rPr>
          <w:rFonts w:cs="Arial"/>
          <w:szCs w:val="20"/>
        </w:rPr>
        <w:t xml:space="preserve">klíčové </w:t>
      </w:r>
      <w:r w:rsidR="006052AA" w:rsidRPr="0069363A">
        <w:rPr>
          <w:rFonts w:cs="Arial"/>
          <w:szCs w:val="20"/>
        </w:rPr>
        <w:t>technologie objednatele</w:t>
      </w:r>
      <w:r w:rsidR="006052AA">
        <w:rPr>
          <w:rFonts w:cs="Arial"/>
          <w:szCs w:val="20"/>
        </w:rPr>
        <w:t xml:space="preserve">, na nichž nesmí po dobu realizace zakázky dojít k žádným škodám či mimořádným událostem a zhotovitel na to musí brát zvláštní ohled při realizaci zakázky. </w:t>
      </w:r>
      <w:r w:rsidR="006052AA" w:rsidRPr="0069363A">
        <w:rPr>
          <w:rFonts w:cs="Arial"/>
          <w:szCs w:val="20"/>
        </w:rPr>
        <w:t xml:space="preserve">Po celou dobu plnění </w:t>
      </w:r>
      <w:r w:rsidR="006052AA">
        <w:rPr>
          <w:rFonts w:cs="Arial"/>
          <w:szCs w:val="20"/>
        </w:rPr>
        <w:t xml:space="preserve">veřejné </w:t>
      </w:r>
      <w:r w:rsidR="006052AA" w:rsidRPr="0069363A">
        <w:rPr>
          <w:rFonts w:cs="Arial"/>
          <w:szCs w:val="20"/>
        </w:rPr>
        <w:t xml:space="preserve">zakázky budou mít do místa plnění přístup oprávnění pracovníci objednatele, kteří zajišťují </w:t>
      </w:r>
      <w:r w:rsidR="006052AA">
        <w:rPr>
          <w:rFonts w:cs="Arial"/>
          <w:szCs w:val="20"/>
        </w:rPr>
        <w:t>chod počítačových sálů.</w:t>
      </w:r>
    </w:p>
    <w:p w14:paraId="7D222FAC" w14:textId="77777777" w:rsidR="00E444F8" w:rsidRDefault="00E444F8" w:rsidP="00E444F8">
      <w:pPr>
        <w:pStyle w:val="ListNumber-ContractCzechRadio"/>
        <w:numPr>
          <w:ilvl w:val="0"/>
          <w:numId w:val="0"/>
        </w:numPr>
        <w:spacing w:after="0"/>
        <w:jc w:val="both"/>
        <w:rPr>
          <w:rFonts w:cs="Arial"/>
          <w:szCs w:val="20"/>
        </w:rPr>
      </w:pPr>
    </w:p>
    <w:p w14:paraId="238BE0E2" w14:textId="6F75969C" w:rsidR="00E444F8" w:rsidRDefault="006052AA" w:rsidP="00E444F8">
      <w:pPr>
        <w:pStyle w:val="ListNumber-ContractCzechRadio"/>
        <w:numPr>
          <w:ilvl w:val="0"/>
          <w:numId w:val="0"/>
        </w:numPr>
        <w:spacing w:after="0"/>
        <w:jc w:val="both"/>
        <w:rPr>
          <w:rFonts w:cs="Arial"/>
          <w:szCs w:val="20"/>
        </w:rPr>
      </w:pPr>
      <w:r>
        <w:rPr>
          <w:rFonts w:cs="Arial"/>
          <w:szCs w:val="20"/>
        </w:rPr>
        <w:t>1</w:t>
      </w:r>
      <w:r w:rsidR="00D608D5">
        <w:rPr>
          <w:rFonts w:cs="Arial"/>
          <w:szCs w:val="20"/>
        </w:rPr>
        <w:t>1</w:t>
      </w:r>
      <w:r w:rsidRPr="00C25E4E">
        <w:rPr>
          <w:rFonts w:cs="Arial"/>
          <w:szCs w:val="20"/>
        </w:rPr>
        <w:t xml:space="preserve">/ V prostoru </w:t>
      </w:r>
      <w:r>
        <w:rPr>
          <w:rFonts w:cs="Arial"/>
          <w:szCs w:val="20"/>
        </w:rPr>
        <w:t>počítačových sálů jsou č</w:t>
      </w:r>
      <w:r w:rsidRPr="00C25E4E">
        <w:rPr>
          <w:rFonts w:cs="Arial"/>
          <w:szCs w:val="20"/>
        </w:rPr>
        <w:t>idla EPS</w:t>
      </w:r>
      <w:r>
        <w:rPr>
          <w:rFonts w:cs="Arial"/>
          <w:szCs w:val="20"/>
        </w:rPr>
        <w:t xml:space="preserve"> a současně je tam instalován stabilní hasicí systém (GHZ Siemens)</w:t>
      </w:r>
      <w:r w:rsidRPr="00C25E4E">
        <w:rPr>
          <w:rFonts w:cs="Arial"/>
          <w:szCs w:val="20"/>
        </w:rPr>
        <w:t xml:space="preserve"> – </w:t>
      </w:r>
      <w:r>
        <w:rPr>
          <w:rFonts w:cs="Arial"/>
          <w:szCs w:val="20"/>
        </w:rPr>
        <w:t>zhotovitel bere na vědomí, že po dobu prací bude nutno přijmout a důsledně dodržovat režimová opatření tak, aby se předešlo případnému nechtěnému vyvolání požárního poplachu a spuštění stabilního hasicího systému včetně případného ustanovení požární hlídky z řad pracovníků dodavatele zajišťující požární dohled po dobu prací v počítačovém sále.</w:t>
      </w:r>
    </w:p>
    <w:p w14:paraId="483EFA45" w14:textId="77777777" w:rsidR="00E444F8" w:rsidRDefault="00E444F8" w:rsidP="00E444F8">
      <w:pPr>
        <w:pStyle w:val="ListNumber-ContractCzechRadio"/>
        <w:numPr>
          <w:ilvl w:val="0"/>
          <w:numId w:val="0"/>
        </w:numPr>
        <w:spacing w:after="0"/>
        <w:jc w:val="both"/>
        <w:rPr>
          <w:rFonts w:cs="Arial"/>
          <w:szCs w:val="20"/>
        </w:rPr>
      </w:pPr>
    </w:p>
    <w:p w14:paraId="3313FD70" w14:textId="0D1FC3CB" w:rsidR="00E444F8" w:rsidRDefault="006052AA" w:rsidP="00E444F8">
      <w:pPr>
        <w:pStyle w:val="ListNumber-ContractCzechRadio"/>
        <w:numPr>
          <w:ilvl w:val="0"/>
          <w:numId w:val="0"/>
        </w:numPr>
        <w:spacing w:after="0"/>
        <w:jc w:val="both"/>
        <w:rPr>
          <w:rFonts w:cs="Arial"/>
          <w:szCs w:val="20"/>
        </w:rPr>
      </w:pPr>
      <w:r>
        <w:rPr>
          <w:rFonts w:cs="Arial"/>
          <w:szCs w:val="20"/>
        </w:rPr>
        <w:t>1</w:t>
      </w:r>
      <w:r w:rsidR="00D608D5">
        <w:rPr>
          <w:rFonts w:cs="Arial"/>
          <w:szCs w:val="20"/>
        </w:rPr>
        <w:t>2</w:t>
      </w:r>
      <w:r>
        <w:rPr>
          <w:rFonts w:cs="Arial"/>
          <w:szCs w:val="20"/>
        </w:rPr>
        <w:t>/ V prostoru počítačových sálů není možno provádět sváření, tvrdé pájení, ani jakékoliv práce s </w:t>
      </w:r>
      <w:proofErr w:type="spellStart"/>
      <w:r>
        <w:rPr>
          <w:rFonts w:cs="Arial"/>
          <w:szCs w:val="20"/>
        </w:rPr>
        <w:t>rozbrusem</w:t>
      </w:r>
      <w:proofErr w:type="spellEnd"/>
      <w:r>
        <w:rPr>
          <w:rFonts w:cs="Arial"/>
          <w:szCs w:val="20"/>
        </w:rPr>
        <w:t xml:space="preserve">, ani jiné </w:t>
      </w:r>
      <w:proofErr w:type="gramStart"/>
      <w:r>
        <w:rPr>
          <w:rFonts w:cs="Arial"/>
          <w:szCs w:val="20"/>
        </w:rPr>
        <w:t>práce</w:t>
      </w:r>
      <w:proofErr w:type="gramEnd"/>
      <w:r>
        <w:rPr>
          <w:rFonts w:cs="Arial"/>
          <w:szCs w:val="20"/>
        </w:rPr>
        <w:t xml:space="preserve"> při nichž by bylo zvýšené riziko vzniku požáru. To platí jak pro veškeré demontáže, tak pro veškeré instalace. Případné spojování </w:t>
      </w:r>
      <w:proofErr w:type="spellStart"/>
      <w:r>
        <w:rPr>
          <w:rFonts w:cs="Arial"/>
          <w:szCs w:val="20"/>
        </w:rPr>
        <w:t>Cu</w:t>
      </w:r>
      <w:proofErr w:type="spellEnd"/>
      <w:r>
        <w:rPr>
          <w:rFonts w:cs="Arial"/>
          <w:szCs w:val="20"/>
        </w:rPr>
        <w:t xml:space="preserve"> potrubí v prostoru </w:t>
      </w:r>
      <w:r>
        <w:rPr>
          <w:rFonts w:cs="Arial"/>
          <w:szCs w:val="20"/>
        </w:rPr>
        <w:lastRenderedPageBreak/>
        <w:t xml:space="preserve">počítačových sálů je možné výhradně s použitím technologie lisování spojů pomocí k tomu určených speciální fitinek a technologie pro spojování </w:t>
      </w:r>
      <w:proofErr w:type="spellStart"/>
      <w:r>
        <w:rPr>
          <w:rFonts w:cs="Arial"/>
          <w:szCs w:val="20"/>
        </w:rPr>
        <w:t>Cu</w:t>
      </w:r>
      <w:proofErr w:type="spellEnd"/>
      <w:r>
        <w:rPr>
          <w:rFonts w:cs="Arial"/>
          <w:szCs w:val="20"/>
        </w:rPr>
        <w:t xml:space="preserve"> potrubí pro chladivo lisováním.</w:t>
      </w:r>
    </w:p>
    <w:p w14:paraId="20EE7965" w14:textId="77777777" w:rsidR="00E444F8" w:rsidRDefault="00E444F8" w:rsidP="00E444F8">
      <w:pPr>
        <w:pStyle w:val="ListNumber-ContractCzechRadio"/>
        <w:numPr>
          <w:ilvl w:val="0"/>
          <w:numId w:val="0"/>
        </w:numPr>
        <w:spacing w:after="0"/>
        <w:jc w:val="both"/>
        <w:rPr>
          <w:rFonts w:cs="Arial"/>
          <w:szCs w:val="20"/>
        </w:rPr>
      </w:pPr>
    </w:p>
    <w:p w14:paraId="77B3EB02" w14:textId="16A6E7D7" w:rsidR="00E444F8" w:rsidRDefault="006052AA" w:rsidP="00E444F8">
      <w:pPr>
        <w:pStyle w:val="ListNumber-ContractCzechRadio"/>
        <w:numPr>
          <w:ilvl w:val="0"/>
          <w:numId w:val="0"/>
        </w:numPr>
        <w:spacing w:after="0"/>
        <w:jc w:val="both"/>
        <w:rPr>
          <w:rFonts w:cs="Arial"/>
          <w:szCs w:val="20"/>
        </w:rPr>
      </w:pPr>
      <w:r w:rsidRPr="00C25E4E">
        <w:rPr>
          <w:rFonts w:cs="Arial"/>
          <w:szCs w:val="20"/>
        </w:rPr>
        <w:t>1</w:t>
      </w:r>
      <w:r w:rsidR="00D608D5">
        <w:rPr>
          <w:rFonts w:cs="Arial"/>
          <w:szCs w:val="20"/>
        </w:rPr>
        <w:t>3</w:t>
      </w:r>
      <w:r w:rsidRPr="00C25E4E">
        <w:rPr>
          <w:rFonts w:cs="Arial"/>
          <w:szCs w:val="20"/>
        </w:rPr>
        <w:t>/ Veškeré práce s</w:t>
      </w:r>
      <w:r>
        <w:rPr>
          <w:rFonts w:cs="Arial"/>
          <w:szCs w:val="20"/>
        </w:rPr>
        <w:t> </w:t>
      </w:r>
      <w:proofErr w:type="spellStart"/>
      <w:r w:rsidRPr="00C25E4E">
        <w:rPr>
          <w:rFonts w:cs="Arial"/>
          <w:szCs w:val="20"/>
        </w:rPr>
        <w:t>rozbrusem</w:t>
      </w:r>
      <w:proofErr w:type="spellEnd"/>
      <w:r>
        <w:rPr>
          <w:rFonts w:cs="Arial"/>
          <w:szCs w:val="20"/>
        </w:rPr>
        <w:t xml:space="preserve"> je nutno provádět vně </w:t>
      </w:r>
      <w:proofErr w:type="gramStart"/>
      <w:r>
        <w:rPr>
          <w:rFonts w:cs="Arial"/>
          <w:szCs w:val="20"/>
        </w:rPr>
        <w:t>objektu</w:t>
      </w:r>
      <w:proofErr w:type="gramEnd"/>
      <w:r>
        <w:rPr>
          <w:rFonts w:cs="Arial"/>
          <w:szCs w:val="20"/>
        </w:rPr>
        <w:t xml:space="preserve"> a to se zvýšenou opatrností.</w:t>
      </w:r>
    </w:p>
    <w:p w14:paraId="4C4BAB54" w14:textId="77777777" w:rsidR="00E444F8" w:rsidRDefault="00E444F8" w:rsidP="00E444F8">
      <w:pPr>
        <w:pStyle w:val="ListNumber-ContractCzechRadio"/>
        <w:numPr>
          <w:ilvl w:val="0"/>
          <w:numId w:val="0"/>
        </w:numPr>
        <w:spacing w:after="0"/>
        <w:jc w:val="both"/>
        <w:rPr>
          <w:rFonts w:cs="Arial"/>
          <w:szCs w:val="20"/>
        </w:rPr>
      </w:pPr>
    </w:p>
    <w:p w14:paraId="0DF89C3F" w14:textId="1C18D336" w:rsidR="00E444F8" w:rsidRPr="00C25E4E" w:rsidRDefault="00D608D5" w:rsidP="00E444F8">
      <w:pPr>
        <w:pStyle w:val="ListNumber-ContractCzechRadio"/>
        <w:numPr>
          <w:ilvl w:val="0"/>
          <w:numId w:val="0"/>
        </w:numPr>
        <w:spacing w:after="0"/>
        <w:jc w:val="both"/>
        <w:rPr>
          <w:rFonts w:cs="Arial"/>
          <w:szCs w:val="20"/>
        </w:rPr>
      </w:pPr>
      <w:r>
        <w:rPr>
          <w:rFonts w:cs="Arial"/>
          <w:szCs w:val="20"/>
        </w:rPr>
        <w:t>14</w:t>
      </w:r>
      <w:r w:rsidR="006052AA">
        <w:rPr>
          <w:rFonts w:cs="Arial"/>
          <w:szCs w:val="20"/>
        </w:rPr>
        <w:t xml:space="preserve">/ </w:t>
      </w:r>
      <w:r w:rsidR="006052AA" w:rsidRPr="00C25E4E">
        <w:rPr>
          <w:rFonts w:cs="Arial"/>
          <w:szCs w:val="20"/>
        </w:rPr>
        <w:t xml:space="preserve">Veškeré případné </w:t>
      </w:r>
      <w:r w:rsidR="006052AA">
        <w:rPr>
          <w:rFonts w:cs="Arial"/>
          <w:szCs w:val="20"/>
        </w:rPr>
        <w:t>t</w:t>
      </w:r>
      <w:r w:rsidR="006052AA" w:rsidRPr="00C25E4E">
        <w:rPr>
          <w:rFonts w:cs="Arial"/>
          <w:szCs w:val="20"/>
        </w:rPr>
        <w:t>vrdé pájení či sváření je nutno provádět až po vystavení příslušného svářecího příkazu a pří dodržení opatření uložených ve svářecím příkaze. Vystavení svářecího průkazu zajišťuje p. Seifert</w:t>
      </w:r>
      <w:r w:rsidR="006052AA">
        <w:rPr>
          <w:rFonts w:cs="Arial"/>
          <w:szCs w:val="20"/>
        </w:rPr>
        <w:t xml:space="preserve"> nebo jiný určený pracovník ČRo</w:t>
      </w:r>
      <w:r w:rsidR="006052AA" w:rsidRPr="00C25E4E">
        <w:rPr>
          <w:rFonts w:cs="Arial"/>
          <w:szCs w:val="20"/>
        </w:rPr>
        <w:t xml:space="preserve"> na základě předloženého svářecího průkazu a předchozího vyhodnocení rizika a dohodnutí postupu se svářečem. Po ukončení sváření je nutno, aby byla zajištěna pravidelná kontrola místa sváření po dobu 8 hod po ukončení sváření.</w:t>
      </w:r>
    </w:p>
    <w:p w14:paraId="158ED17D" w14:textId="77777777" w:rsidR="00E444F8" w:rsidRDefault="00E444F8" w:rsidP="00E444F8">
      <w:pPr>
        <w:pStyle w:val="ListNumber-ContractCzechRadio"/>
        <w:numPr>
          <w:ilvl w:val="0"/>
          <w:numId w:val="0"/>
        </w:numPr>
        <w:spacing w:after="0"/>
        <w:jc w:val="both"/>
        <w:rPr>
          <w:rFonts w:cs="Arial"/>
          <w:szCs w:val="20"/>
        </w:rPr>
      </w:pPr>
    </w:p>
    <w:p w14:paraId="23076F85" w14:textId="7F6B899E" w:rsidR="00E444F8" w:rsidRDefault="00D608D5" w:rsidP="00E444F8">
      <w:pPr>
        <w:pStyle w:val="ListNumber-ContractCzechRadio"/>
        <w:numPr>
          <w:ilvl w:val="0"/>
          <w:numId w:val="0"/>
        </w:numPr>
        <w:spacing w:after="0"/>
        <w:jc w:val="both"/>
        <w:rPr>
          <w:rFonts w:cs="Arial"/>
          <w:szCs w:val="20"/>
        </w:rPr>
      </w:pPr>
      <w:r>
        <w:rPr>
          <w:rFonts w:cs="Arial"/>
          <w:szCs w:val="20"/>
        </w:rPr>
        <w:t>15</w:t>
      </w:r>
      <w:r w:rsidR="006052AA">
        <w:rPr>
          <w:rFonts w:cs="Arial"/>
          <w:szCs w:val="20"/>
        </w:rPr>
        <w:t>/ Počítačové sály není možno po dobu realizace zakázky využívat pro uskladnění nových klimatizačních sestav, instalačního materiálu, nářadí, ani zařízení demontovaných stejně jako demontovaných rozvodů chladiva, kabeláže, odpadů apod.</w:t>
      </w:r>
    </w:p>
    <w:p w14:paraId="6F4E0340" w14:textId="77777777" w:rsidR="00E444F8" w:rsidRDefault="00E444F8" w:rsidP="00E444F8">
      <w:pPr>
        <w:pStyle w:val="ListNumber-ContractCzechRadio"/>
        <w:numPr>
          <w:ilvl w:val="0"/>
          <w:numId w:val="0"/>
        </w:numPr>
        <w:spacing w:after="0"/>
        <w:jc w:val="both"/>
        <w:rPr>
          <w:rFonts w:cs="Arial"/>
          <w:szCs w:val="20"/>
        </w:rPr>
      </w:pPr>
    </w:p>
    <w:p w14:paraId="1EDFA876" w14:textId="5B8B6BC8" w:rsidR="00E444F8" w:rsidRDefault="006052AA" w:rsidP="00E444F8">
      <w:pPr>
        <w:pStyle w:val="ListNumber-ContractCzechRadio"/>
        <w:numPr>
          <w:ilvl w:val="0"/>
          <w:numId w:val="0"/>
        </w:numPr>
        <w:spacing w:after="0"/>
        <w:jc w:val="both"/>
        <w:rPr>
          <w:rFonts w:cs="Arial"/>
          <w:szCs w:val="20"/>
        </w:rPr>
      </w:pPr>
      <w:r>
        <w:rPr>
          <w:rFonts w:cs="Arial"/>
          <w:szCs w:val="20"/>
        </w:rPr>
        <w:t>1</w:t>
      </w:r>
      <w:r w:rsidR="00D608D5">
        <w:rPr>
          <w:rFonts w:cs="Arial"/>
          <w:szCs w:val="20"/>
        </w:rPr>
        <w:t>6</w:t>
      </w:r>
      <w:r>
        <w:rPr>
          <w:rFonts w:cs="Arial"/>
          <w:szCs w:val="20"/>
        </w:rPr>
        <w:t xml:space="preserve">/ </w:t>
      </w:r>
      <w:r w:rsidRPr="0069363A">
        <w:rPr>
          <w:rFonts w:cs="Arial"/>
          <w:szCs w:val="20"/>
        </w:rPr>
        <w:t xml:space="preserve">Veškeré vrtání či prašné práce budou </w:t>
      </w:r>
      <w:r>
        <w:rPr>
          <w:rFonts w:cs="Arial"/>
          <w:szCs w:val="20"/>
        </w:rPr>
        <w:t xml:space="preserve">důsledně </w:t>
      </w:r>
      <w:r w:rsidRPr="0069363A">
        <w:rPr>
          <w:rFonts w:cs="Arial"/>
          <w:szCs w:val="20"/>
        </w:rPr>
        <w:t>prováděny s průběžným odsáváním prachu.</w:t>
      </w:r>
    </w:p>
    <w:p w14:paraId="054E743D" w14:textId="77777777" w:rsidR="00E444F8" w:rsidRDefault="00E444F8" w:rsidP="00E444F8">
      <w:pPr>
        <w:pStyle w:val="ListNumber-ContractCzechRadio"/>
        <w:numPr>
          <w:ilvl w:val="0"/>
          <w:numId w:val="0"/>
        </w:numPr>
        <w:spacing w:after="0"/>
        <w:jc w:val="both"/>
        <w:rPr>
          <w:rFonts w:cs="Arial"/>
          <w:szCs w:val="20"/>
        </w:rPr>
      </w:pPr>
    </w:p>
    <w:p w14:paraId="2DCDF292" w14:textId="0EB2BB64" w:rsidR="00E444F8" w:rsidRDefault="006052AA" w:rsidP="00E444F8">
      <w:pPr>
        <w:pStyle w:val="ListNumber-ContractCzechRadio"/>
        <w:numPr>
          <w:ilvl w:val="0"/>
          <w:numId w:val="0"/>
        </w:numPr>
        <w:spacing w:after="0"/>
        <w:jc w:val="both"/>
        <w:rPr>
          <w:rFonts w:cs="Arial"/>
          <w:szCs w:val="20"/>
        </w:rPr>
      </w:pPr>
      <w:r>
        <w:rPr>
          <w:rFonts w:cs="Arial"/>
          <w:szCs w:val="20"/>
        </w:rPr>
        <w:t>1</w:t>
      </w:r>
      <w:r w:rsidR="00D608D5">
        <w:rPr>
          <w:rFonts w:cs="Arial"/>
          <w:szCs w:val="20"/>
        </w:rPr>
        <w:t>7</w:t>
      </w:r>
      <w:r>
        <w:rPr>
          <w:rFonts w:cs="Arial"/>
          <w:szCs w:val="20"/>
        </w:rPr>
        <w:t>/ Veškeré práce v el. rozvaděčích budou prováděny pracovníky elektroúdržby objednatele, nebo za jejich přítomnosti.</w:t>
      </w:r>
    </w:p>
    <w:p w14:paraId="50DF9D89" w14:textId="77777777" w:rsidR="00E444F8" w:rsidRDefault="00E444F8" w:rsidP="00E444F8">
      <w:pPr>
        <w:pStyle w:val="ListNumber-ContractCzechRadio"/>
        <w:numPr>
          <w:ilvl w:val="0"/>
          <w:numId w:val="0"/>
        </w:numPr>
        <w:spacing w:after="0"/>
        <w:jc w:val="both"/>
        <w:rPr>
          <w:rFonts w:cs="Arial"/>
          <w:szCs w:val="20"/>
        </w:rPr>
      </w:pPr>
    </w:p>
    <w:p w14:paraId="2DAB6A16" w14:textId="79CB95BC" w:rsidR="00E444F8" w:rsidRDefault="006052AA" w:rsidP="00E444F8">
      <w:pPr>
        <w:jc w:val="both"/>
        <w:rPr>
          <w:rFonts w:cs="Arial"/>
          <w:szCs w:val="20"/>
        </w:rPr>
      </w:pPr>
      <w:r>
        <w:rPr>
          <w:rFonts w:cs="Arial"/>
          <w:szCs w:val="20"/>
        </w:rPr>
        <w:t>1</w:t>
      </w:r>
      <w:r w:rsidR="00D608D5">
        <w:rPr>
          <w:rFonts w:cs="Arial"/>
          <w:szCs w:val="20"/>
        </w:rPr>
        <w:t>8</w:t>
      </w:r>
      <w:r>
        <w:rPr>
          <w:rFonts w:cs="Arial"/>
          <w:szCs w:val="20"/>
        </w:rPr>
        <w:t>/ Pro transport nových jednotek a instalačního materiálu po budově a pro transport demontovaných klimatizačních sestav a rozvodů je možno využívat nákladní výtah. Demontované klimatizační sestavy budou po odsátí chladiva a demontáži transportovány na určené místo v budově, likvidaci jednotek si zajistí objednatel, stejně jako případnou likvidaci demontovaného ventilátoru odtahu VZT 26.2. Odvoz a likvidaci veškerého ostatního materiálu a odpadu vzniklého v rámci zakázky zajistí zhotovitel. Materiál bude možno dočasně uskladnit na určeném místě v zásobovacím dvorku, nejpozději před předáním díla bude veškerý materiál odvezen a předán k ekologické likvidaci.</w:t>
      </w:r>
    </w:p>
    <w:p w14:paraId="24119540" w14:textId="77777777" w:rsidR="00E444F8" w:rsidRDefault="00E444F8" w:rsidP="00E444F8">
      <w:pPr>
        <w:jc w:val="both"/>
        <w:rPr>
          <w:rFonts w:cs="Arial"/>
          <w:szCs w:val="20"/>
        </w:rPr>
      </w:pPr>
    </w:p>
    <w:p w14:paraId="5197881F" w14:textId="123C4629" w:rsidR="00E444F8" w:rsidRDefault="006052AA" w:rsidP="00E444F8">
      <w:pPr>
        <w:jc w:val="both"/>
        <w:rPr>
          <w:rFonts w:cs="Arial"/>
          <w:szCs w:val="20"/>
        </w:rPr>
      </w:pPr>
      <w:r>
        <w:rPr>
          <w:rFonts w:cs="Arial"/>
          <w:szCs w:val="20"/>
        </w:rPr>
        <w:t>1</w:t>
      </w:r>
      <w:r w:rsidR="00D608D5">
        <w:rPr>
          <w:rFonts w:cs="Arial"/>
          <w:szCs w:val="20"/>
        </w:rPr>
        <w:t>9</w:t>
      </w:r>
      <w:r>
        <w:rPr>
          <w:rFonts w:cs="Arial"/>
          <w:szCs w:val="20"/>
        </w:rPr>
        <w:t>/ Zhotovitel bere na vědomí, že jediná přístupová a transportní cesta do prostoru instalace vnějších klimatizačních jednotek vede okrajem klenuté střechy garáží Balbínova, která je opatřena speciálním hydroizolačním nátěrem. Díky tomuto nátěru je povrch střechy kluzký i za sucha, pohyb po střeše je tak možný pouze se zvýšenou opatrností.</w:t>
      </w:r>
    </w:p>
    <w:p w14:paraId="3D4DFF3A" w14:textId="77777777" w:rsidR="00E444F8" w:rsidRDefault="00E444F8" w:rsidP="00E444F8">
      <w:pPr>
        <w:jc w:val="both"/>
        <w:rPr>
          <w:rFonts w:cs="Arial"/>
          <w:szCs w:val="20"/>
        </w:rPr>
      </w:pPr>
    </w:p>
    <w:p w14:paraId="74453879" w14:textId="2D5C45EC" w:rsidR="00E444F8" w:rsidRDefault="00D608D5" w:rsidP="00E444F8">
      <w:pPr>
        <w:pStyle w:val="ListLetter-ContractCzechRadio"/>
        <w:numPr>
          <w:ilvl w:val="0"/>
          <w:numId w:val="0"/>
        </w:numPr>
        <w:spacing w:after="0"/>
        <w:jc w:val="both"/>
        <w:rPr>
          <w:rFonts w:cs="Arial"/>
          <w:szCs w:val="20"/>
        </w:rPr>
      </w:pPr>
      <w:r>
        <w:rPr>
          <w:rFonts w:cs="Arial"/>
          <w:szCs w:val="20"/>
        </w:rPr>
        <w:t>20</w:t>
      </w:r>
      <w:r w:rsidR="006052AA">
        <w:rPr>
          <w:rFonts w:cs="Arial"/>
          <w:szCs w:val="20"/>
        </w:rPr>
        <w:t xml:space="preserve">/ Zhotovitel zajistí </w:t>
      </w:r>
      <w:r w:rsidR="006052AA" w:rsidRPr="0069363A">
        <w:rPr>
          <w:rFonts w:cs="Arial"/>
          <w:szCs w:val="20"/>
        </w:rPr>
        <w:t xml:space="preserve">zpracování dokumentace skutečného provedení díla formou jednoho </w:t>
      </w:r>
      <w:proofErr w:type="spellStart"/>
      <w:r w:rsidR="006052AA" w:rsidRPr="0069363A">
        <w:rPr>
          <w:rFonts w:cs="Arial"/>
          <w:szCs w:val="20"/>
        </w:rPr>
        <w:t>paré</w:t>
      </w:r>
      <w:proofErr w:type="spellEnd"/>
      <w:r w:rsidR="006052AA" w:rsidRPr="0069363A">
        <w:rPr>
          <w:rFonts w:cs="Arial"/>
          <w:szCs w:val="20"/>
        </w:rPr>
        <w:t xml:space="preserve"> kompletní tištěné dokumentace pro provedení stavby s červeně vyznačenými změnami oproti předané dokumentaci. U částí dokumentace, které nejsou změnami dotčeny, bude pouze potvrzeno provedení beze změn</w:t>
      </w:r>
      <w:r w:rsidR="006052AA">
        <w:rPr>
          <w:rFonts w:cs="Arial"/>
          <w:szCs w:val="20"/>
        </w:rPr>
        <w:t>.</w:t>
      </w:r>
    </w:p>
    <w:p w14:paraId="1E946315" w14:textId="77777777" w:rsidR="00E444F8" w:rsidRPr="0069363A" w:rsidRDefault="00E444F8" w:rsidP="00E444F8">
      <w:pPr>
        <w:pStyle w:val="ListLetter-ContractCzechRadio"/>
        <w:numPr>
          <w:ilvl w:val="0"/>
          <w:numId w:val="0"/>
        </w:numPr>
        <w:spacing w:after="0"/>
        <w:jc w:val="both"/>
        <w:rPr>
          <w:rFonts w:cs="Arial"/>
          <w:szCs w:val="20"/>
        </w:rPr>
      </w:pPr>
    </w:p>
    <w:p w14:paraId="3DA9F079" w14:textId="47F33CF6" w:rsidR="00E444F8" w:rsidRPr="006A2851" w:rsidRDefault="006052AA" w:rsidP="00E444F8">
      <w:pPr>
        <w:autoSpaceDE w:val="0"/>
        <w:autoSpaceDN w:val="0"/>
        <w:adjustRightInd w:val="0"/>
        <w:jc w:val="both"/>
        <w:rPr>
          <w:rFonts w:cs="Arial"/>
          <w:bCs/>
          <w:szCs w:val="20"/>
        </w:rPr>
      </w:pPr>
      <w:r>
        <w:rPr>
          <w:rFonts w:cs="Arial"/>
          <w:bCs/>
          <w:szCs w:val="20"/>
        </w:rPr>
        <w:t>2</w:t>
      </w:r>
      <w:r w:rsidR="00D608D5">
        <w:rPr>
          <w:rFonts w:cs="Arial"/>
          <w:bCs/>
          <w:szCs w:val="20"/>
        </w:rPr>
        <w:t>1</w:t>
      </w:r>
      <w:r w:rsidRPr="006A2851">
        <w:rPr>
          <w:rFonts w:cs="Arial"/>
          <w:bCs/>
          <w:szCs w:val="20"/>
        </w:rPr>
        <w:t>/ Zhotovitel doloží nejpozději při předání díla tyto dokumenty:</w:t>
      </w:r>
    </w:p>
    <w:p w14:paraId="3B7B359D" w14:textId="77777777" w:rsidR="00E444F8" w:rsidRDefault="006052AA" w:rsidP="00E444F8">
      <w:pPr>
        <w:autoSpaceDE w:val="0"/>
        <w:autoSpaceDN w:val="0"/>
        <w:adjustRightInd w:val="0"/>
        <w:jc w:val="both"/>
        <w:rPr>
          <w:rFonts w:cs="Arial"/>
          <w:szCs w:val="20"/>
        </w:rPr>
      </w:pPr>
      <w:r>
        <w:rPr>
          <w:rFonts w:cs="Arial"/>
          <w:bCs/>
          <w:szCs w:val="20"/>
        </w:rPr>
        <w:t>a)</w:t>
      </w:r>
      <w:r w:rsidRPr="0069363A">
        <w:rPr>
          <w:rFonts w:cs="Arial"/>
          <w:szCs w:val="20"/>
        </w:rPr>
        <w:t xml:space="preserve"> záruční list s uvedením typu a výrobních čísel jednotek</w:t>
      </w:r>
      <w:r>
        <w:rPr>
          <w:rFonts w:cs="Arial"/>
          <w:szCs w:val="20"/>
        </w:rPr>
        <w:t xml:space="preserve"> klimatizačních jednotek, druhu a množství chladiva v sestavách včetně uvedení množství chladiva v sestavě z výroby a chladiva doplněného dle délky okruhů, a s uvedením</w:t>
      </w:r>
      <w:r w:rsidRPr="0069363A">
        <w:rPr>
          <w:rFonts w:cs="Arial"/>
          <w:szCs w:val="20"/>
        </w:rPr>
        <w:t xml:space="preserve"> délky záruční lhůty,</w:t>
      </w:r>
    </w:p>
    <w:p w14:paraId="00C491D8" w14:textId="77777777" w:rsidR="00E444F8" w:rsidRDefault="006052AA" w:rsidP="00E444F8">
      <w:pPr>
        <w:pStyle w:val="Default"/>
        <w:rPr>
          <w:sz w:val="20"/>
          <w:szCs w:val="20"/>
        </w:rPr>
      </w:pPr>
      <w:r>
        <w:rPr>
          <w:sz w:val="20"/>
          <w:szCs w:val="20"/>
        </w:rPr>
        <w:t>b/ zápis o provedení tlakové zkoušky ke každé z klimatizačních sestav – možno souhrnně na jednom dokumentu,</w:t>
      </w:r>
    </w:p>
    <w:p w14:paraId="101BBBBA" w14:textId="77777777" w:rsidR="00E444F8" w:rsidRDefault="006052AA" w:rsidP="00E444F8">
      <w:pPr>
        <w:pStyle w:val="Default"/>
        <w:rPr>
          <w:sz w:val="20"/>
          <w:szCs w:val="20"/>
        </w:rPr>
      </w:pPr>
      <w:r>
        <w:rPr>
          <w:sz w:val="20"/>
          <w:szCs w:val="20"/>
        </w:rPr>
        <w:t xml:space="preserve">c/ zápis o provedení provozní zkoušky a </w:t>
      </w:r>
      <w:proofErr w:type="spellStart"/>
      <w:r>
        <w:rPr>
          <w:sz w:val="20"/>
          <w:szCs w:val="20"/>
        </w:rPr>
        <w:t>zaregulování</w:t>
      </w:r>
      <w:proofErr w:type="spellEnd"/>
      <w:r>
        <w:rPr>
          <w:sz w:val="20"/>
          <w:szCs w:val="20"/>
        </w:rPr>
        <w:t xml:space="preserve"> klimatizačních sestav,</w:t>
      </w:r>
    </w:p>
    <w:p w14:paraId="12FD8127" w14:textId="77777777" w:rsidR="00E444F8" w:rsidRDefault="006052AA" w:rsidP="00E444F8">
      <w:pPr>
        <w:pStyle w:val="ListNumber-ContractCzechRadio"/>
        <w:numPr>
          <w:ilvl w:val="0"/>
          <w:numId w:val="0"/>
        </w:numPr>
        <w:spacing w:after="0"/>
        <w:jc w:val="both"/>
      </w:pPr>
      <w:r>
        <w:t xml:space="preserve">d/ </w:t>
      </w:r>
      <w:r w:rsidRPr="00707AD1">
        <w:t xml:space="preserve">protokol o </w:t>
      </w:r>
      <w:proofErr w:type="spellStart"/>
      <w:r w:rsidRPr="00707AD1">
        <w:t>zaregulování</w:t>
      </w:r>
      <w:proofErr w:type="spellEnd"/>
      <w:r w:rsidRPr="00707AD1">
        <w:t xml:space="preserve"> vzduchotechnických jednotek </w:t>
      </w:r>
      <w:r>
        <w:t xml:space="preserve">(26.01., 26.02) </w:t>
      </w:r>
      <w:r w:rsidRPr="00707AD1">
        <w:t xml:space="preserve">na projektované parametry včetně dokladu o provedeném měření, </w:t>
      </w:r>
    </w:p>
    <w:p w14:paraId="22506516" w14:textId="77777777" w:rsidR="00E444F8" w:rsidRDefault="006052AA" w:rsidP="00E444F8">
      <w:pPr>
        <w:pStyle w:val="Default"/>
        <w:rPr>
          <w:sz w:val="20"/>
          <w:szCs w:val="20"/>
        </w:rPr>
      </w:pPr>
      <w:r>
        <w:rPr>
          <w:sz w:val="20"/>
          <w:szCs w:val="20"/>
        </w:rPr>
        <w:t xml:space="preserve">e/ bezpečnostní list chladiva, </w:t>
      </w:r>
    </w:p>
    <w:p w14:paraId="0142C9C3" w14:textId="77777777" w:rsidR="00E444F8" w:rsidRDefault="006052AA" w:rsidP="00E444F8">
      <w:pPr>
        <w:pStyle w:val="Default"/>
        <w:rPr>
          <w:sz w:val="20"/>
          <w:szCs w:val="20"/>
        </w:rPr>
      </w:pPr>
      <w:r>
        <w:rPr>
          <w:sz w:val="20"/>
          <w:szCs w:val="20"/>
        </w:rPr>
        <w:t xml:space="preserve">f/ návody k zařízení a ovladačům v ČJ v tištěné a elektronické podobě, </w:t>
      </w:r>
    </w:p>
    <w:p w14:paraId="7A42E19D" w14:textId="77777777" w:rsidR="00E444F8" w:rsidRDefault="006052AA" w:rsidP="00E444F8">
      <w:pPr>
        <w:pStyle w:val="Default"/>
        <w:rPr>
          <w:sz w:val="20"/>
          <w:szCs w:val="20"/>
        </w:rPr>
      </w:pPr>
      <w:r>
        <w:rPr>
          <w:sz w:val="20"/>
          <w:szCs w:val="20"/>
        </w:rPr>
        <w:t>g/ doklad o zaškolení k obsluze klimatizací,</w:t>
      </w:r>
    </w:p>
    <w:p w14:paraId="72D64D31" w14:textId="77777777" w:rsidR="00E444F8" w:rsidRDefault="006052AA" w:rsidP="00E444F8">
      <w:pPr>
        <w:pStyle w:val="Default"/>
        <w:rPr>
          <w:sz w:val="20"/>
          <w:szCs w:val="20"/>
        </w:rPr>
      </w:pPr>
      <w:r>
        <w:rPr>
          <w:sz w:val="20"/>
          <w:szCs w:val="20"/>
        </w:rPr>
        <w:t xml:space="preserve">h/ doklad o ekologické likvidaci odsátého chladiva, </w:t>
      </w:r>
    </w:p>
    <w:p w14:paraId="225C35E2" w14:textId="77777777" w:rsidR="00E444F8" w:rsidRDefault="006052AA" w:rsidP="00E444F8">
      <w:pPr>
        <w:pStyle w:val="Default"/>
        <w:rPr>
          <w:sz w:val="20"/>
          <w:szCs w:val="20"/>
        </w:rPr>
      </w:pPr>
      <w:r>
        <w:rPr>
          <w:sz w:val="20"/>
          <w:szCs w:val="20"/>
        </w:rPr>
        <w:t>ch/ certifikát I. kategorie MŽP technika, který bude provádět montáž klimatizačních sestav,</w:t>
      </w:r>
    </w:p>
    <w:p w14:paraId="468BD3ED" w14:textId="77777777" w:rsidR="00E444F8" w:rsidRDefault="006052AA" w:rsidP="00E444F8">
      <w:pPr>
        <w:pStyle w:val="ListNumber-ContractCzechRadio"/>
        <w:numPr>
          <w:ilvl w:val="0"/>
          <w:numId w:val="0"/>
        </w:numPr>
        <w:spacing w:after="0"/>
        <w:ind w:left="312" w:hanging="312"/>
        <w:jc w:val="both"/>
        <w:rPr>
          <w:szCs w:val="20"/>
        </w:rPr>
      </w:pPr>
      <w:r>
        <w:rPr>
          <w:szCs w:val="20"/>
        </w:rPr>
        <w:t xml:space="preserve">i/ vyplněný a ukončený stavební/montážní deník, </w:t>
      </w:r>
    </w:p>
    <w:p w14:paraId="7D4E071B" w14:textId="77777777" w:rsidR="00E444F8" w:rsidRDefault="006052AA" w:rsidP="00E444F8">
      <w:pPr>
        <w:pStyle w:val="ListNumber-ContractCzechRadio"/>
        <w:numPr>
          <w:ilvl w:val="0"/>
          <w:numId w:val="0"/>
        </w:numPr>
        <w:spacing w:after="0"/>
        <w:ind w:left="312" w:hanging="312"/>
        <w:jc w:val="both"/>
        <w:rPr>
          <w:rFonts w:cs="Arial"/>
          <w:szCs w:val="20"/>
        </w:rPr>
      </w:pPr>
      <w:r>
        <w:rPr>
          <w:szCs w:val="20"/>
        </w:rPr>
        <w:t xml:space="preserve">j/ </w:t>
      </w:r>
      <w:r w:rsidRPr="00E273E4">
        <w:rPr>
          <w:rFonts w:cs="Arial"/>
          <w:szCs w:val="20"/>
        </w:rPr>
        <w:t>doklady o zákonném využití nebo odstranění</w:t>
      </w:r>
      <w:r>
        <w:rPr>
          <w:rFonts w:cs="Arial"/>
          <w:szCs w:val="20"/>
        </w:rPr>
        <w:t xml:space="preserve"> v</w:t>
      </w:r>
      <w:r w:rsidRPr="00E273E4">
        <w:rPr>
          <w:rFonts w:cs="Arial"/>
          <w:szCs w:val="20"/>
        </w:rPr>
        <w:t xml:space="preserve">zniklých </w:t>
      </w:r>
      <w:proofErr w:type="gramStart"/>
      <w:r w:rsidRPr="00E273E4">
        <w:rPr>
          <w:rFonts w:cs="Arial"/>
          <w:szCs w:val="20"/>
        </w:rPr>
        <w:t>odpadů - z</w:t>
      </w:r>
      <w:proofErr w:type="gramEnd"/>
      <w:r w:rsidRPr="00E273E4">
        <w:rPr>
          <w:rFonts w:cs="Arial"/>
          <w:szCs w:val="20"/>
        </w:rPr>
        <w:t xml:space="preserve"> dokladů musí být patrné, jaký</w:t>
      </w:r>
    </w:p>
    <w:p w14:paraId="3573991C" w14:textId="77777777" w:rsidR="00E444F8" w:rsidRDefault="006052AA" w:rsidP="00E444F8">
      <w:pPr>
        <w:pStyle w:val="ListNumber-ContractCzechRadio"/>
        <w:numPr>
          <w:ilvl w:val="0"/>
          <w:numId w:val="0"/>
        </w:numPr>
        <w:spacing w:after="0"/>
        <w:ind w:left="312" w:hanging="312"/>
        <w:jc w:val="both"/>
        <w:rPr>
          <w:rFonts w:cs="Arial"/>
          <w:szCs w:val="20"/>
        </w:rPr>
      </w:pPr>
      <w:r w:rsidRPr="00E273E4">
        <w:rPr>
          <w:rFonts w:cs="Arial"/>
          <w:szCs w:val="20"/>
        </w:rPr>
        <w:lastRenderedPageBreak/>
        <w:t>odpad a v jakém množství byl předán</w:t>
      </w:r>
      <w:r>
        <w:rPr>
          <w:rFonts w:cs="Arial"/>
          <w:szCs w:val="20"/>
        </w:rPr>
        <w:t xml:space="preserve"> </w:t>
      </w:r>
      <w:r w:rsidRPr="00E273E4">
        <w:rPr>
          <w:rFonts w:cs="Arial"/>
          <w:szCs w:val="20"/>
        </w:rPr>
        <w:t>oprávněné osobě a datum předání odpadu. Čestné</w:t>
      </w:r>
    </w:p>
    <w:p w14:paraId="2EC59C38" w14:textId="77777777" w:rsidR="00E444F8" w:rsidRPr="00E273E4" w:rsidRDefault="006052AA" w:rsidP="00E444F8">
      <w:pPr>
        <w:pStyle w:val="ListNumber-ContractCzechRadio"/>
        <w:numPr>
          <w:ilvl w:val="0"/>
          <w:numId w:val="0"/>
        </w:numPr>
        <w:spacing w:after="0"/>
        <w:ind w:left="312" w:hanging="312"/>
        <w:jc w:val="both"/>
        <w:rPr>
          <w:rFonts w:cs="Arial"/>
          <w:szCs w:val="20"/>
        </w:rPr>
      </w:pPr>
      <w:r w:rsidRPr="00E273E4">
        <w:rPr>
          <w:rFonts w:cs="Arial"/>
          <w:szCs w:val="20"/>
        </w:rPr>
        <w:t>prohlášení není bráno jako doklad prokazující</w:t>
      </w:r>
      <w:r>
        <w:rPr>
          <w:rFonts w:cs="Arial"/>
          <w:szCs w:val="20"/>
        </w:rPr>
        <w:t xml:space="preserve"> z</w:t>
      </w:r>
      <w:r w:rsidRPr="00E273E4">
        <w:rPr>
          <w:rFonts w:cs="Arial"/>
          <w:szCs w:val="20"/>
        </w:rPr>
        <w:t>ákonné nakládání s odpady</w:t>
      </w:r>
    </w:p>
    <w:p w14:paraId="6E06CA09" w14:textId="77777777" w:rsidR="00E444F8" w:rsidRDefault="006052AA" w:rsidP="00E444F8">
      <w:pPr>
        <w:pStyle w:val="ListNumber-ContractCzechRadio"/>
        <w:numPr>
          <w:ilvl w:val="0"/>
          <w:numId w:val="0"/>
        </w:numPr>
        <w:spacing w:after="0"/>
        <w:ind w:left="312" w:hanging="312"/>
        <w:jc w:val="both"/>
        <w:rPr>
          <w:rFonts w:cs="Arial"/>
          <w:szCs w:val="20"/>
        </w:rPr>
      </w:pPr>
      <w:r>
        <w:rPr>
          <w:rFonts w:cs="Arial"/>
          <w:szCs w:val="20"/>
        </w:rPr>
        <w:t xml:space="preserve">k/ </w:t>
      </w:r>
      <w:r w:rsidRPr="00E273E4">
        <w:rPr>
          <w:rFonts w:cs="Arial"/>
          <w:szCs w:val="20"/>
        </w:rPr>
        <w:t>minimálně jedno vyhotovení projektové dokumentace se zakreslením</w:t>
      </w:r>
      <w:r>
        <w:rPr>
          <w:rFonts w:cs="Arial"/>
          <w:szCs w:val="20"/>
        </w:rPr>
        <w:t xml:space="preserve"> </w:t>
      </w:r>
      <w:r w:rsidRPr="00E273E4">
        <w:rPr>
          <w:rFonts w:cs="Arial"/>
          <w:szCs w:val="20"/>
        </w:rPr>
        <w:t>skutečnéh</w:t>
      </w:r>
      <w:r>
        <w:rPr>
          <w:rFonts w:cs="Arial"/>
          <w:szCs w:val="20"/>
        </w:rPr>
        <w:t xml:space="preserve">o </w:t>
      </w:r>
      <w:r w:rsidRPr="00E273E4">
        <w:rPr>
          <w:rFonts w:cs="Arial"/>
          <w:szCs w:val="20"/>
        </w:rPr>
        <w:t xml:space="preserve">stavu </w:t>
      </w:r>
      <w:r w:rsidRPr="00915DB7">
        <w:rPr>
          <w:rFonts w:cs="Arial"/>
          <w:szCs w:val="20"/>
        </w:rPr>
        <w:t>dle</w:t>
      </w:r>
    </w:p>
    <w:p w14:paraId="1581B63B" w14:textId="77777777" w:rsidR="00E444F8" w:rsidRDefault="006052AA" w:rsidP="00E444F8">
      <w:pPr>
        <w:pStyle w:val="ListNumber-ContractCzechRadio"/>
        <w:numPr>
          <w:ilvl w:val="0"/>
          <w:numId w:val="0"/>
        </w:numPr>
        <w:spacing w:after="0"/>
        <w:ind w:left="312" w:hanging="312"/>
        <w:jc w:val="both"/>
        <w:rPr>
          <w:rFonts w:cs="Arial"/>
          <w:szCs w:val="20"/>
        </w:rPr>
      </w:pPr>
      <w:r w:rsidRPr="00915DB7">
        <w:rPr>
          <w:rFonts w:cs="Arial"/>
          <w:szCs w:val="20"/>
        </w:rPr>
        <w:t>realizace.</w:t>
      </w:r>
      <w:r>
        <w:rPr>
          <w:rFonts w:cs="Arial"/>
          <w:szCs w:val="20"/>
        </w:rPr>
        <w:t xml:space="preserve"> </w:t>
      </w:r>
      <w:r w:rsidRPr="007B1572">
        <w:rPr>
          <w:rFonts w:cs="Arial"/>
          <w:szCs w:val="20"/>
        </w:rPr>
        <w:t>U částí dokumentace, které nejsou změnami dotčeny, bude pouze potvrzeno</w:t>
      </w:r>
    </w:p>
    <w:p w14:paraId="2C38ABC2" w14:textId="77777777" w:rsidR="00E444F8" w:rsidRPr="00915DB7" w:rsidRDefault="006052AA" w:rsidP="00E444F8">
      <w:pPr>
        <w:pStyle w:val="ListNumber-ContractCzechRadio"/>
        <w:numPr>
          <w:ilvl w:val="0"/>
          <w:numId w:val="0"/>
        </w:numPr>
        <w:spacing w:after="0"/>
        <w:ind w:left="312" w:hanging="312"/>
        <w:jc w:val="both"/>
        <w:rPr>
          <w:rFonts w:cs="Arial"/>
          <w:szCs w:val="20"/>
        </w:rPr>
      </w:pPr>
      <w:r w:rsidRPr="007B1572">
        <w:rPr>
          <w:rFonts w:cs="Arial"/>
          <w:szCs w:val="20"/>
        </w:rPr>
        <w:t xml:space="preserve">provedení beze změn;  </w:t>
      </w:r>
    </w:p>
    <w:p w14:paraId="1521FF68" w14:textId="77777777" w:rsidR="00E444F8" w:rsidRDefault="006052AA" w:rsidP="00E444F8">
      <w:pPr>
        <w:autoSpaceDE w:val="0"/>
        <w:autoSpaceDN w:val="0"/>
        <w:adjustRightInd w:val="0"/>
        <w:spacing w:line="240" w:lineRule="auto"/>
        <w:jc w:val="both"/>
        <w:rPr>
          <w:rFonts w:cs="Arial"/>
          <w:szCs w:val="20"/>
        </w:rPr>
      </w:pPr>
      <w:r>
        <w:rPr>
          <w:rFonts w:cs="Arial"/>
          <w:szCs w:val="20"/>
        </w:rPr>
        <w:t xml:space="preserve">l/ </w:t>
      </w:r>
      <w:r w:rsidRPr="00915DB7">
        <w:rPr>
          <w:rFonts w:cs="Arial"/>
          <w:szCs w:val="20"/>
        </w:rPr>
        <w:t xml:space="preserve">doklady o výchozí revizi el. připojení </w:t>
      </w:r>
      <w:r>
        <w:rPr>
          <w:rFonts w:cs="Arial"/>
          <w:szCs w:val="20"/>
        </w:rPr>
        <w:t>klimatizačních sestav.</w:t>
      </w:r>
    </w:p>
    <w:p w14:paraId="544FE8A9" w14:textId="77777777" w:rsidR="00E444F8" w:rsidRDefault="006052AA" w:rsidP="00E444F8">
      <w:pPr>
        <w:autoSpaceDE w:val="0"/>
        <w:autoSpaceDN w:val="0"/>
        <w:adjustRightInd w:val="0"/>
        <w:spacing w:line="240" w:lineRule="auto"/>
        <w:jc w:val="both"/>
        <w:rPr>
          <w:rFonts w:cs="Arial"/>
          <w:b/>
          <w:szCs w:val="20"/>
          <w:u w:val="single"/>
        </w:rPr>
      </w:pPr>
      <w:r w:rsidRPr="00915DB7">
        <w:rPr>
          <w:rFonts w:cs="Arial"/>
          <w:szCs w:val="20"/>
        </w:rPr>
        <w:t xml:space="preserve"> </w:t>
      </w:r>
    </w:p>
    <w:p w14:paraId="6C0BEBF1" w14:textId="77777777" w:rsidR="00E444F8" w:rsidRPr="007B1572" w:rsidRDefault="00E444F8" w:rsidP="00E444F8">
      <w:pPr>
        <w:spacing w:line="240" w:lineRule="auto"/>
        <w:jc w:val="both"/>
        <w:rPr>
          <w:rFonts w:cs="Arial"/>
          <w:szCs w:val="20"/>
        </w:rPr>
      </w:pPr>
    </w:p>
    <w:p w14:paraId="6A3D27C2" w14:textId="472B3F67" w:rsidR="00E444F8" w:rsidRDefault="00E444F8" w:rsidP="00E53743">
      <w:pPr>
        <w:pStyle w:val="ListNumber-ContractCzechRadio"/>
        <w:numPr>
          <w:ilvl w:val="0"/>
          <w:numId w:val="0"/>
        </w:numPr>
      </w:pPr>
    </w:p>
    <w:p w14:paraId="612C2AE8" w14:textId="7676F3F9" w:rsidR="00E444F8" w:rsidRDefault="00E444F8" w:rsidP="00E53743">
      <w:pPr>
        <w:pStyle w:val="ListNumber-ContractCzechRadio"/>
        <w:numPr>
          <w:ilvl w:val="0"/>
          <w:numId w:val="0"/>
        </w:numPr>
      </w:pPr>
    </w:p>
    <w:p w14:paraId="4C7A94A9" w14:textId="15A60551" w:rsidR="00E444F8" w:rsidRDefault="00E444F8" w:rsidP="00E53743">
      <w:pPr>
        <w:pStyle w:val="ListNumber-ContractCzechRadio"/>
        <w:numPr>
          <w:ilvl w:val="0"/>
          <w:numId w:val="0"/>
        </w:numPr>
      </w:pPr>
    </w:p>
    <w:p w14:paraId="1D26B9D0" w14:textId="71B31BAE" w:rsidR="00E444F8" w:rsidRDefault="00E444F8" w:rsidP="00E53743">
      <w:pPr>
        <w:pStyle w:val="ListNumber-ContractCzechRadio"/>
        <w:numPr>
          <w:ilvl w:val="0"/>
          <w:numId w:val="0"/>
        </w:numPr>
      </w:pPr>
    </w:p>
    <w:p w14:paraId="7F39C81C" w14:textId="66BEDB92" w:rsidR="00E444F8" w:rsidRDefault="00E444F8" w:rsidP="00E53743">
      <w:pPr>
        <w:pStyle w:val="ListNumber-ContractCzechRadio"/>
        <w:numPr>
          <w:ilvl w:val="0"/>
          <w:numId w:val="0"/>
        </w:numPr>
      </w:pPr>
    </w:p>
    <w:p w14:paraId="42FA648D" w14:textId="1AF0605F" w:rsidR="00E444F8" w:rsidRDefault="00E444F8" w:rsidP="00E53743">
      <w:pPr>
        <w:pStyle w:val="ListNumber-ContractCzechRadio"/>
        <w:numPr>
          <w:ilvl w:val="0"/>
          <w:numId w:val="0"/>
        </w:numPr>
      </w:pPr>
    </w:p>
    <w:p w14:paraId="12ADEC9D" w14:textId="355AFD2E" w:rsidR="00E444F8" w:rsidRDefault="00E444F8" w:rsidP="00E53743">
      <w:pPr>
        <w:pStyle w:val="ListNumber-ContractCzechRadio"/>
        <w:numPr>
          <w:ilvl w:val="0"/>
          <w:numId w:val="0"/>
        </w:numPr>
      </w:pPr>
    </w:p>
    <w:p w14:paraId="7EAFA5C0" w14:textId="49118C54" w:rsidR="00E444F8" w:rsidRDefault="00E444F8" w:rsidP="00E53743">
      <w:pPr>
        <w:pStyle w:val="ListNumber-ContractCzechRadio"/>
        <w:numPr>
          <w:ilvl w:val="0"/>
          <w:numId w:val="0"/>
        </w:numPr>
        <w:rPr>
          <w:ins w:id="9" w:author="Stantić Kateřina" w:date="2025-04-16T14:32:00Z"/>
        </w:rPr>
      </w:pPr>
    </w:p>
    <w:p w14:paraId="41414D41" w14:textId="013D8F2F" w:rsidR="00557378" w:rsidRDefault="00557378" w:rsidP="00E53743">
      <w:pPr>
        <w:pStyle w:val="ListNumber-ContractCzechRadio"/>
        <w:numPr>
          <w:ilvl w:val="0"/>
          <w:numId w:val="0"/>
        </w:numPr>
      </w:pPr>
    </w:p>
    <w:p w14:paraId="31AAA603" w14:textId="7AAF93CF" w:rsidR="00557378" w:rsidRDefault="00557378" w:rsidP="00E53743">
      <w:pPr>
        <w:pStyle w:val="ListNumber-ContractCzechRadio"/>
        <w:numPr>
          <w:ilvl w:val="0"/>
          <w:numId w:val="0"/>
        </w:numPr>
      </w:pPr>
    </w:p>
    <w:p w14:paraId="3CC665EC" w14:textId="2240D864" w:rsidR="00557378" w:rsidRDefault="00557378" w:rsidP="00E53743">
      <w:pPr>
        <w:pStyle w:val="ListNumber-ContractCzechRadio"/>
        <w:numPr>
          <w:ilvl w:val="0"/>
          <w:numId w:val="0"/>
        </w:numPr>
      </w:pPr>
    </w:p>
    <w:p w14:paraId="2CBA3D03" w14:textId="7FC356E8" w:rsidR="00557378" w:rsidRDefault="00557378" w:rsidP="00E53743">
      <w:pPr>
        <w:pStyle w:val="ListNumber-ContractCzechRadio"/>
        <w:numPr>
          <w:ilvl w:val="0"/>
          <w:numId w:val="0"/>
        </w:numPr>
      </w:pPr>
    </w:p>
    <w:p w14:paraId="03E9F2AD" w14:textId="410F9C02" w:rsidR="00557378" w:rsidRDefault="00557378" w:rsidP="00E53743">
      <w:pPr>
        <w:pStyle w:val="ListNumber-ContractCzechRadio"/>
        <w:numPr>
          <w:ilvl w:val="0"/>
          <w:numId w:val="0"/>
        </w:numPr>
      </w:pPr>
    </w:p>
    <w:p w14:paraId="0EE0C54E" w14:textId="5FFE0D3D" w:rsidR="00557378" w:rsidRDefault="00557378" w:rsidP="00E53743">
      <w:pPr>
        <w:pStyle w:val="ListNumber-ContractCzechRadio"/>
        <w:numPr>
          <w:ilvl w:val="0"/>
          <w:numId w:val="0"/>
        </w:numPr>
      </w:pPr>
    </w:p>
    <w:p w14:paraId="304EB713" w14:textId="56D22C8B" w:rsidR="00557378" w:rsidRDefault="00557378" w:rsidP="00E53743">
      <w:pPr>
        <w:pStyle w:val="ListNumber-ContractCzechRadio"/>
        <w:numPr>
          <w:ilvl w:val="0"/>
          <w:numId w:val="0"/>
        </w:numPr>
      </w:pPr>
    </w:p>
    <w:p w14:paraId="5803A5C3" w14:textId="1EFB1ECE" w:rsidR="00557378" w:rsidRDefault="00557378" w:rsidP="00E53743">
      <w:pPr>
        <w:pStyle w:val="ListNumber-ContractCzechRadio"/>
        <w:numPr>
          <w:ilvl w:val="0"/>
          <w:numId w:val="0"/>
        </w:numPr>
      </w:pPr>
    </w:p>
    <w:p w14:paraId="22D98D12" w14:textId="0F05A2EA" w:rsidR="00557378" w:rsidRDefault="00557378" w:rsidP="00E53743">
      <w:pPr>
        <w:pStyle w:val="ListNumber-ContractCzechRadio"/>
        <w:numPr>
          <w:ilvl w:val="0"/>
          <w:numId w:val="0"/>
        </w:numPr>
      </w:pPr>
    </w:p>
    <w:p w14:paraId="6647A766" w14:textId="65EDDD54" w:rsidR="00557378" w:rsidRDefault="00557378" w:rsidP="00E53743">
      <w:pPr>
        <w:pStyle w:val="ListNumber-ContractCzechRadio"/>
        <w:numPr>
          <w:ilvl w:val="0"/>
          <w:numId w:val="0"/>
        </w:numPr>
      </w:pPr>
    </w:p>
    <w:p w14:paraId="7150C138" w14:textId="42117C27" w:rsidR="00557378" w:rsidRDefault="00557378" w:rsidP="00E53743">
      <w:pPr>
        <w:pStyle w:val="ListNumber-ContractCzechRadio"/>
        <w:numPr>
          <w:ilvl w:val="0"/>
          <w:numId w:val="0"/>
        </w:numPr>
      </w:pPr>
    </w:p>
    <w:p w14:paraId="33D4B2EB" w14:textId="01E0B78B" w:rsidR="00557378" w:rsidRDefault="00557378" w:rsidP="00E53743">
      <w:pPr>
        <w:pStyle w:val="ListNumber-ContractCzechRadio"/>
        <w:numPr>
          <w:ilvl w:val="0"/>
          <w:numId w:val="0"/>
        </w:numPr>
      </w:pPr>
    </w:p>
    <w:p w14:paraId="24EDFEA1" w14:textId="318754C9" w:rsidR="00557378" w:rsidRDefault="00557378" w:rsidP="00E53743">
      <w:pPr>
        <w:pStyle w:val="ListNumber-ContractCzechRadio"/>
        <w:numPr>
          <w:ilvl w:val="0"/>
          <w:numId w:val="0"/>
        </w:numPr>
      </w:pPr>
    </w:p>
    <w:p w14:paraId="2FCC6CFA" w14:textId="507D7103" w:rsidR="007A6482" w:rsidRDefault="007A6482" w:rsidP="00E53743">
      <w:pPr>
        <w:pStyle w:val="ListNumber-ContractCzechRadio"/>
        <w:numPr>
          <w:ilvl w:val="0"/>
          <w:numId w:val="0"/>
        </w:numPr>
      </w:pPr>
    </w:p>
    <w:p w14:paraId="776550C9" w14:textId="77777777" w:rsidR="007A6482" w:rsidRDefault="007A6482" w:rsidP="00E53743">
      <w:pPr>
        <w:pStyle w:val="ListNumber-ContractCzechRadio"/>
        <w:numPr>
          <w:ilvl w:val="0"/>
          <w:numId w:val="0"/>
        </w:numPr>
      </w:pPr>
    </w:p>
    <w:p w14:paraId="25B9D0B9" w14:textId="77777777" w:rsidR="00557378" w:rsidRDefault="00557378" w:rsidP="00E53743">
      <w:pPr>
        <w:pStyle w:val="ListNumber-ContractCzechRadio"/>
        <w:numPr>
          <w:ilvl w:val="0"/>
          <w:numId w:val="0"/>
        </w:numPr>
      </w:pPr>
    </w:p>
    <w:p w14:paraId="3CCF61AD" w14:textId="72E9B486" w:rsidR="007A6482" w:rsidRPr="004B36D7" w:rsidRDefault="007A6482" w:rsidP="007A6482">
      <w:pPr>
        <w:pStyle w:val="SubjectSpecification-ContractCzechRadio"/>
        <w:spacing w:after="120" w:line="240" w:lineRule="auto"/>
        <w:ind w:left="312"/>
        <w:rPr>
          <w:color w:val="auto"/>
        </w:rPr>
      </w:pPr>
      <w:r w:rsidRPr="004B36D7">
        <w:rPr>
          <w:color w:val="auto"/>
        </w:rPr>
        <w:lastRenderedPageBreak/>
        <w:t>P</w:t>
      </w:r>
      <w:r>
        <w:rPr>
          <w:color w:val="auto"/>
        </w:rPr>
        <w:t>ŘÍLOHA</w:t>
      </w:r>
      <w:r w:rsidRPr="004B36D7">
        <w:rPr>
          <w:color w:val="auto"/>
        </w:rPr>
        <w:t xml:space="preserve"> č. </w:t>
      </w:r>
      <w:r>
        <w:rPr>
          <w:color w:val="auto"/>
        </w:rPr>
        <w:t>3</w:t>
      </w:r>
      <w:r w:rsidRPr="004B36D7">
        <w:rPr>
          <w:color w:val="auto"/>
        </w:rPr>
        <w:t xml:space="preserve"> – Závazný harmonogram pro realizaci veřejné zakázky;</w:t>
      </w:r>
    </w:p>
    <w:p w14:paraId="690B465A" w14:textId="04D920EA" w:rsidR="00E444F8" w:rsidRDefault="007A6482" w:rsidP="007A6482">
      <w:pPr>
        <w:pStyle w:val="SubjectSpecification-ContractCzechRadio"/>
        <w:spacing w:after="120" w:line="240" w:lineRule="auto"/>
        <w:ind w:left="312"/>
      </w:pPr>
      <w:r w:rsidRPr="004B36D7">
        <w:rPr>
          <w:color w:val="auto"/>
        </w:rPr>
        <w:t>P</w:t>
      </w:r>
      <w:r>
        <w:rPr>
          <w:color w:val="auto"/>
        </w:rPr>
        <w:t>ŘÍLOHA</w:t>
      </w:r>
      <w:r w:rsidRPr="004B36D7">
        <w:rPr>
          <w:color w:val="auto"/>
        </w:rPr>
        <w:t xml:space="preserve"> č. </w:t>
      </w:r>
      <w:r>
        <w:rPr>
          <w:color w:val="auto"/>
        </w:rPr>
        <w:t>4</w:t>
      </w:r>
      <w:r w:rsidRPr="004B36D7">
        <w:rPr>
          <w:color w:val="auto"/>
        </w:rPr>
        <w:t xml:space="preserve"> – Cenová nabídka zhotovitele ze dne</w:t>
      </w:r>
      <w:r w:rsidRPr="004B36D7">
        <w:rPr>
          <w:b/>
          <w:color w:val="auto"/>
        </w:rPr>
        <w:t> </w:t>
      </w:r>
      <w:r w:rsidRPr="004B36D7">
        <w:rPr>
          <w:rFonts w:cs="Arial"/>
          <w:color w:val="auto"/>
          <w:szCs w:val="20"/>
        </w:rPr>
        <w:t>(</w:t>
      </w:r>
      <w:r w:rsidRPr="004B36D7">
        <w:rPr>
          <w:rFonts w:cs="Arial"/>
          <w:i/>
          <w:color w:val="auto"/>
          <w:szCs w:val="20"/>
        </w:rPr>
        <w:t xml:space="preserve">pozn. jedná se o zhotovitelem vyplněnou přílohu č. 4 </w:t>
      </w:r>
      <w:r>
        <w:rPr>
          <w:rFonts w:cs="Arial"/>
          <w:i/>
          <w:color w:val="auto"/>
          <w:szCs w:val="20"/>
        </w:rPr>
        <w:t>Výzvy</w:t>
      </w:r>
      <w:r w:rsidRPr="004B36D7">
        <w:rPr>
          <w:rFonts w:cs="Arial"/>
          <w:i/>
          <w:color w:val="auto"/>
          <w:szCs w:val="20"/>
        </w:rPr>
        <w:t xml:space="preserve"> – tato příloha bude ke smlouvě připojena v elektronické podobě</w:t>
      </w:r>
      <w:r w:rsidRPr="004B36D7">
        <w:rPr>
          <w:rFonts w:cs="Arial"/>
          <w:color w:val="auto"/>
          <w:szCs w:val="20"/>
        </w:rPr>
        <w:t>);</w:t>
      </w:r>
    </w:p>
    <w:p w14:paraId="42E1C147" w14:textId="0E4ACD21" w:rsidR="00521329" w:rsidRPr="00414B5D" w:rsidRDefault="006052AA" w:rsidP="005637CE">
      <w:pPr>
        <w:pStyle w:val="ListNumber-ContractCzechRadio"/>
        <w:numPr>
          <w:ilvl w:val="0"/>
          <w:numId w:val="0"/>
        </w:numPr>
        <w:rPr>
          <w:rFonts w:cs="Arial"/>
          <w:b/>
          <w:szCs w:val="20"/>
        </w:rPr>
      </w:pPr>
      <w:r w:rsidRPr="00886B54">
        <w:rPr>
          <w:rFonts w:cs="Arial"/>
          <w:b/>
          <w:szCs w:val="20"/>
        </w:rPr>
        <w:t>PŘÍLOHA</w:t>
      </w:r>
      <w:r>
        <w:rPr>
          <w:rFonts w:cs="Arial"/>
          <w:b/>
          <w:szCs w:val="20"/>
        </w:rPr>
        <w:t xml:space="preserve"> </w:t>
      </w:r>
      <w:r w:rsidR="00D63A68">
        <w:rPr>
          <w:rFonts w:cs="Arial"/>
          <w:b/>
          <w:szCs w:val="20"/>
        </w:rPr>
        <w:t xml:space="preserve">č. </w:t>
      </w:r>
      <w:r w:rsidR="007F6172">
        <w:rPr>
          <w:rFonts w:cs="Arial"/>
          <w:b/>
          <w:szCs w:val="20"/>
        </w:rPr>
        <w:t>5</w:t>
      </w:r>
      <w:r w:rsidR="00D63A68">
        <w:rPr>
          <w:rFonts w:cs="Arial"/>
          <w:b/>
          <w:szCs w:val="20"/>
        </w:rPr>
        <w:t xml:space="preserve"> </w:t>
      </w:r>
      <w:r>
        <w:rPr>
          <w:rFonts w:cs="Arial"/>
          <w:b/>
          <w:szCs w:val="20"/>
        </w:rPr>
        <w:t xml:space="preserve">- </w:t>
      </w:r>
      <w:r w:rsidRPr="00414B5D">
        <w:rPr>
          <w:b/>
        </w:rPr>
        <w:t>PODMÍNKY PROVÁDĚNÍ ČINNOSTÍ EXTERNÍCH OSOB V OBJEKTECH ČRO Z HLEDISKA BEZPEČNOSTI A OCHRANY ZDRAVÍ PŘI PRÁCI, POŽÁRNÍ OCHRANY A OCHRANY ŽIVOTNÍHO PROSTŘEDÍ</w:t>
      </w:r>
    </w:p>
    <w:p w14:paraId="69C0A2DF" w14:textId="77777777" w:rsidR="00521329" w:rsidRPr="00521329" w:rsidRDefault="006052AA" w:rsidP="00521329">
      <w:pPr>
        <w:pStyle w:val="Heading-Number-ContractCzechRadio"/>
        <w:numPr>
          <w:ilvl w:val="0"/>
          <w:numId w:val="36"/>
        </w:numPr>
        <w:rPr>
          <w:color w:val="auto"/>
        </w:rPr>
      </w:pPr>
      <w:r w:rsidRPr="00521329">
        <w:rPr>
          <w:color w:val="auto"/>
        </w:rPr>
        <w:t>Úvodní ustanovení</w:t>
      </w:r>
    </w:p>
    <w:p w14:paraId="1E353C4D" w14:textId="77777777" w:rsidR="00521329" w:rsidRDefault="006052AA" w:rsidP="00521329">
      <w:pPr>
        <w:pStyle w:val="ListNumber-ContractCzechRadio"/>
        <w:jc w:val="both"/>
      </w:pPr>
      <w:r>
        <w:t xml:space="preserve">Tyto podmínky platí pro výkon veškerých smluvených činností externích osob a jejich poddodavatelů v objektech Českého rozhlasu (dále jen jako „ČRo“) a jsou přílohou smlouvy, na </w:t>
      </w:r>
      <w:proofErr w:type="gramStart"/>
      <w:r>
        <w:t>základě</w:t>
      </w:r>
      <w:proofErr w:type="gramEnd"/>
      <w:r>
        <w:t xml:space="preserve"> které externí osoba provádí činnosti či poskytuje služby pro ČRo. </w:t>
      </w:r>
    </w:p>
    <w:p w14:paraId="7B57100A" w14:textId="77777777" w:rsidR="00521329" w:rsidRDefault="006052AA" w:rsidP="00521329">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560F4711" w14:textId="77777777" w:rsidR="00521329" w:rsidRDefault="006052AA" w:rsidP="00521329">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232645B2" w14:textId="77777777" w:rsidR="00521329" w:rsidRDefault="006052AA" w:rsidP="00521329">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0E4C946F" w14:textId="41117DA7" w:rsidR="00521329" w:rsidRDefault="007A6482" w:rsidP="00C938EE">
      <w:pPr>
        <w:pStyle w:val="Heading-Number-ContractCzechRadio"/>
        <w:ind w:left="284" w:right="27" w:firstLine="8363"/>
        <w:jc w:val="left"/>
        <w:rPr>
          <w:color w:val="auto"/>
        </w:rPr>
      </w:pPr>
      <w:r>
        <w:rPr>
          <w:color w:val="auto"/>
        </w:rPr>
        <w:t>I</w:t>
      </w:r>
      <w:r w:rsidR="007F6172">
        <w:rPr>
          <w:color w:val="auto"/>
        </w:rPr>
        <w:t xml:space="preserve">I. </w:t>
      </w:r>
      <w:bookmarkStart w:id="10" w:name="_GoBack"/>
      <w:r w:rsidR="007F6172">
        <w:rPr>
          <w:color w:val="auto"/>
        </w:rPr>
        <w:t>P</w:t>
      </w:r>
      <w:r w:rsidR="006052AA">
        <w:rPr>
          <w:color w:val="auto"/>
        </w:rPr>
        <w:t>ovinnosti externích osob v oblasti BOZP a PO</w:t>
      </w:r>
      <w:bookmarkEnd w:id="10"/>
    </w:p>
    <w:p w14:paraId="2AE726D7" w14:textId="77777777" w:rsidR="00521329" w:rsidRDefault="006052AA" w:rsidP="00521329">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00C9C8A5" w14:textId="77777777" w:rsidR="00521329" w:rsidRDefault="006052AA" w:rsidP="00521329">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582320CE" w14:textId="77777777" w:rsidR="00521329" w:rsidRDefault="006052AA" w:rsidP="00521329">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56AE67E3" w14:textId="77777777" w:rsidR="00521329" w:rsidRDefault="006052AA" w:rsidP="00521329">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7BD447BA" w14:textId="77777777" w:rsidR="00521329" w:rsidRDefault="006052AA" w:rsidP="00521329">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19D0A9BA" w14:textId="77777777" w:rsidR="00521329" w:rsidRDefault="006052AA" w:rsidP="00521329">
      <w:pPr>
        <w:pStyle w:val="ListNumber-ContractCzechRadio"/>
        <w:jc w:val="both"/>
      </w:pPr>
      <w:r>
        <w:t>Externí osoby odpovídají za odbornou a zdravotní způsobilost svých zaměstnanců včetně svých poddodavatelů.</w:t>
      </w:r>
    </w:p>
    <w:p w14:paraId="750C017C" w14:textId="77777777" w:rsidR="00521329" w:rsidRDefault="006052AA" w:rsidP="00521329">
      <w:pPr>
        <w:pStyle w:val="ListNumber-ContractCzechRadio"/>
        <w:jc w:val="both"/>
      </w:pPr>
      <w:r>
        <w:t>Externí osoby jsou zejména povinny:</w:t>
      </w:r>
    </w:p>
    <w:p w14:paraId="68A1E5BC" w14:textId="77777777" w:rsidR="00521329" w:rsidRDefault="006052AA" w:rsidP="00521329">
      <w:pPr>
        <w:pStyle w:val="ListLetter-ContractCzechRadio"/>
        <w:jc w:val="both"/>
      </w:pPr>
      <w:r>
        <w:lastRenderedPageBreak/>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25F74885" w14:textId="77777777" w:rsidR="00521329" w:rsidRDefault="006052AA" w:rsidP="00521329">
      <w:pPr>
        <w:pStyle w:val="ListLetter-ContractCzechRadio"/>
        <w:jc w:val="both"/>
      </w:pPr>
      <w:r>
        <w:t>zajistit, aby jejich zaměstnanci nevstupovali do prostor, které nejsou určeny k jejich činnosti,</w:t>
      </w:r>
    </w:p>
    <w:p w14:paraId="1AA5ED63" w14:textId="77777777" w:rsidR="00521329" w:rsidRDefault="006052AA" w:rsidP="00521329">
      <w:pPr>
        <w:pStyle w:val="ListLetter-ContractCzechRadio"/>
        <w:jc w:val="both"/>
      </w:pPr>
      <w:r>
        <w:t>zajistit označení svých zaměstnanců na pracovních či ochranných oděvech tak, aby bylo zřejmé, že se jedná o externí osoby,</w:t>
      </w:r>
    </w:p>
    <w:p w14:paraId="6A90A4FC" w14:textId="77777777" w:rsidR="00521329" w:rsidRDefault="006052AA" w:rsidP="00521329">
      <w:pPr>
        <w:pStyle w:val="ListLetter-ContractCzechRadio"/>
        <w:jc w:val="both"/>
      </w:pPr>
      <w:r>
        <w:t>dbát pokynů příslušného odpovědného zaměstnance a jím stanovených bezpečnostních opatření a poskytovat mu potřebnou součinnost,</w:t>
      </w:r>
    </w:p>
    <w:p w14:paraId="4A165653" w14:textId="77777777" w:rsidR="00521329" w:rsidRDefault="006052AA" w:rsidP="00521329">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55FA94E1" w14:textId="77777777" w:rsidR="00521329" w:rsidRDefault="006052AA" w:rsidP="00521329">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092E56B4" w14:textId="77777777" w:rsidR="00521329" w:rsidRDefault="006052AA" w:rsidP="00521329">
      <w:pPr>
        <w:pStyle w:val="ListLetter-ContractCzechRadio"/>
        <w:jc w:val="both"/>
      </w:pPr>
      <w:r>
        <w:t>zajistit, aby stroje, zařízení, nářadí používané externí osobou nebyla používána v rozporu s bezpečnostními předpisy, čímž se zvyšuje riziko úrazu,</w:t>
      </w:r>
    </w:p>
    <w:p w14:paraId="51C0FE7F" w14:textId="77777777" w:rsidR="00521329" w:rsidRDefault="006052AA" w:rsidP="00521329">
      <w:pPr>
        <w:pStyle w:val="ListLetter-ContractCzechRadio"/>
        <w:jc w:val="both"/>
      </w:pPr>
      <w:r>
        <w:t>zaměstnanci externích osob jsou povinni se podrobit zkouškám na přítomnost alkoholu či jiných návykových látek prováděnými odpovědným zaměstnancem ČRo,</w:t>
      </w:r>
    </w:p>
    <w:p w14:paraId="73F0366F" w14:textId="77777777" w:rsidR="00521329" w:rsidRDefault="006052AA" w:rsidP="00521329">
      <w:pPr>
        <w:pStyle w:val="ListLetter-ContractCzechRadio"/>
        <w:jc w:val="both"/>
      </w:pPr>
      <w:r>
        <w:t xml:space="preserve">v případě mimořádné události (havarijního stavu, evakuace apod.) je externí osoba povinna uposlechnout příkazu odpovědného zaměstnance ČRo, </w:t>
      </w:r>
    </w:p>
    <w:p w14:paraId="61653A88" w14:textId="77777777" w:rsidR="00521329" w:rsidRDefault="006052AA" w:rsidP="00521329">
      <w:pPr>
        <w:pStyle w:val="ListLetter-ContractCzechRadio"/>
        <w:jc w:val="both"/>
      </w:pPr>
      <w:r>
        <w:t>trvale udržovat volné a nezatarasené únikové cesty a komunikace včetně vymezených prostorů před elektrickými rozvaděči,</w:t>
      </w:r>
    </w:p>
    <w:p w14:paraId="03835724" w14:textId="77777777" w:rsidR="00521329" w:rsidRDefault="006052AA" w:rsidP="00521329">
      <w:pPr>
        <w:pStyle w:val="ListLetter-ContractCzechRadio"/>
        <w:jc w:val="both"/>
      </w:pPr>
      <w:r>
        <w:t>zajistit, aby zaměstnanci externí osoby používali ochranné pracovní prostředky a ochranné zařízení strojů zabraňujících či snižujících nebezpečí vzniku úrazu,</w:t>
      </w:r>
    </w:p>
    <w:p w14:paraId="60B2AA7C" w14:textId="77777777" w:rsidR="00521329" w:rsidRDefault="006052AA" w:rsidP="00521329">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41434FE8" w14:textId="77777777" w:rsidR="00521329" w:rsidRDefault="006052AA" w:rsidP="00521329">
      <w:pPr>
        <w:pStyle w:val="ListLetter-ContractCzechRadio"/>
        <w:jc w:val="both"/>
      </w:pPr>
      <w:r>
        <w:t>počínat si tak, aby svým jednáním nezavdaly příčinu ke vzniku požáru, výbuchu, ohrožení života nebo škody na majetku,</w:t>
      </w:r>
    </w:p>
    <w:p w14:paraId="4E5D5098" w14:textId="77777777" w:rsidR="00521329" w:rsidRDefault="006052AA" w:rsidP="00521329">
      <w:pPr>
        <w:pStyle w:val="ListLetter-ContractCzechRadio"/>
        <w:jc w:val="both"/>
      </w:pPr>
      <w:r>
        <w:t>dodržovat zákaz kouření v objektech ČRo s výjimkou k tomu určených prostorů,</w:t>
      </w:r>
    </w:p>
    <w:p w14:paraId="6CE9C4D6" w14:textId="77777777" w:rsidR="00521329" w:rsidRDefault="006052AA" w:rsidP="00521329">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F313BFA" w14:textId="77777777" w:rsidR="00521329" w:rsidRDefault="006052AA" w:rsidP="00521329">
      <w:pPr>
        <w:pStyle w:val="ListLetter-ContractCzechRadio"/>
        <w:jc w:val="both"/>
      </w:pPr>
      <w:r>
        <w:t xml:space="preserve">zajistit evidenci pracovních úrazů a neprodleně maximálně do 24 hodin od vzniku pracovního úrazu informovat o okolnostech, příčinách a následcích pracovního úrazu </w:t>
      </w:r>
      <w:r>
        <w:lastRenderedPageBreak/>
        <w:t>odpovědného zaměstnance ČRo a společně přijmout opatření proti opakování pracovních úrazů,</w:t>
      </w:r>
    </w:p>
    <w:p w14:paraId="7ED6D7EF" w14:textId="77777777" w:rsidR="00521329" w:rsidRDefault="006052AA" w:rsidP="00766EDE">
      <w:pPr>
        <w:pStyle w:val="Heading-Number-ContractCzechRadio"/>
        <w:ind w:left="426"/>
        <w:rPr>
          <w:color w:val="auto"/>
        </w:rPr>
      </w:pPr>
      <w:r>
        <w:rPr>
          <w:color w:val="auto"/>
        </w:rPr>
        <w:t>Povinnosti externích osob v oblasti ŽP</w:t>
      </w:r>
    </w:p>
    <w:p w14:paraId="1326DE2B" w14:textId="5DAE601C" w:rsidR="00521329" w:rsidRDefault="006052AA" w:rsidP="00521329">
      <w:pPr>
        <w:pStyle w:val="ListNumber-ContractCzechRadio"/>
        <w:jc w:val="both"/>
      </w:pPr>
      <w:r>
        <w:t xml:space="preserve">Externí osoby jsou povinny dodržovat veškerá ustanovení obecně závazných právních předpisů v oblasti ochrany ŽP a zejména z. č. </w:t>
      </w:r>
      <w:r w:rsidR="001D77F1">
        <w:t>541</w:t>
      </w:r>
      <w:r>
        <w:t>/</w:t>
      </w:r>
      <w:r w:rsidR="001D77F1">
        <w:t xml:space="preserve">2020 </w:t>
      </w:r>
      <w:r>
        <w:t xml:space="preserve">Sb., o odpadech. Případné sankce uložené orgány státní správy spojené s porušením legislativy ze strany externí osoby, ponese externí osoba. </w:t>
      </w:r>
    </w:p>
    <w:p w14:paraId="5525D24A" w14:textId="77777777" w:rsidR="00521329" w:rsidRDefault="006052AA" w:rsidP="00521329">
      <w:pPr>
        <w:pStyle w:val="ListNumber-ContractCzechRadio"/>
        <w:jc w:val="both"/>
      </w:pPr>
      <w:r>
        <w:t>Externí osoby jsou zejména povinny:</w:t>
      </w:r>
    </w:p>
    <w:p w14:paraId="27014357" w14:textId="77777777" w:rsidR="00521329" w:rsidRDefault="006052AA" w:rsidP="00521329">
      <w:pPr>
        <w:pStyle w:val="ListLetter-ContractCzechRadio"/>
        <w:jc w:val="both"/>
      </w:pPr>
      <w:r>
        <w:t>nakládat s odpady, které vznikly v důsledku jejich činnosti v souladu s právními předpisy,</w:t>
      </w:r>
    </w:p>
    <w:p w14:paraId="76812E01" w14:textId="77777777" w:rsidR="00521329" w:rsidRDefault="006052AA" w:rsidP="00521329">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54CECE8E" w14:textId="77777777" w:rsidR="00521329" w:rsidRDefault="006052AA" w:rsidP="00521329">
      <w:pPr>
        <w:pStyle w:val="ListLetter-ContractCzechRadio"/>
        <w:jc w:val="both"/>
      </w:pPr>
      <w:r>
        <w:t>neznečišťovat komunikace a nepoškozovat zeleň,</w:t>
      </w:r>
    </w:p>
    <w:p w14:paraId="1CD6F089" w14:textId="77777777" w:rsidR="00521329" w:rsidRDefault="006052AA" w:rsidP="00521329">
      <w:pPr>
        <w:pStyle w:val="ListLetter-ContractCzechRadio"/>
        <w:jc w:val="both"/>
      </w:pPr>
      <w:r>
        <w:t>zajistit likvidaci obalů dle platných právních předpisů.</w:t>
      </w:r>
    </w:p>
    <w:p w14:paraId="7CD66E2A" w14:textId="77777777" w:rsidR="00521329" w:rsidRDefault="006052AA" w:rsidP="00521329">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494D3C84" w14:textId="77777777" w:rsidR="00521329" w:rsidRDefault="006052AA" w:rsidP="00521329">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33176627" w14:textId="77777777" w:rsidR="00521329" w:rsidRDefault="006052AA" w:rsidP="00766EDE">
      <w:pPr>
        <w:pStyle w:val="Heading-Number-ContractCzechRadio"/>
        <w:ind w:left="567"/>
        <w:rPr>
          <w:color w:val="auto"/>
        </w:rPr>
      </w:pPr>
      <w:r>
        <w:rPr>
          <w:color w:val="auto"/>
        </w:rPr>
        <w:t>Ostatní ustanovení</w:t>
      </w:r>
    </w:p>
    <w:p w14:paraId="23B6A39C" w14:textId="77777777" w:rsidR="00521329" w:rsidRDefault="006052AA" w:rsidP="00521329">
      <w:pPr>
        <w:pStyle w:val="ListNumber-ContractCzechRadio"/>
        <w:jc w:val="both"/>
      </w:pPr>
      <w:r>
        <w:t xml:space="preserve">Fotografování a natáčení je v objektech ČRo zakázáno, ledaže s tím vyslovil souhlas generální ředitel, nebo jeho pověřený zástupce. </w:t>
      </w:r>
    </w:p>
    <w:p w14:paraId="30AF6F6A" w14:textId="77777777" w:rsidR="00521329" w:rsidRDefault="00521329" w:rsidP="00521329">
      <w:pPr>
        <w:tabs>
          <w:tab w:val="clear" w:pos="312"/>
          <w:tab w:val="clear" w:pos="624"/>
          <w:tab w:val="left" w:pos="708"/>
        </w:tabs>
        <w:spacing w:line="240" w:lineRule="auto"/>
        <w:rPr>
          <w:rFonts w:cs="Arial"/>
          <w:szCs w:val="20"/>
        </w:rPr>
      </w:pPr>
    </w:p>
    <w:p w14:paraId="555203E2" w14:textId="77777777" w:rsidR="00521329" w:rsidRDefault="00521329" w:rsidP="00521329">
      <w:pPr>
        <w:tabs>
          <w:tab w:val="clear" w:pos="312"/>
          <w:tab w:val="clear" w:pos="624"/>
          <w:tab w:val="left" w:pos="708"/>
        </w:tabs>
        <w:spacing w:line="240" w:lineRule="auto"/>
        <w:rPr>
          <w:rFonts w:cs="Arial"/>
          <w:szCs w:val="20"/>
        </w:rPr>
      </w:pPr>
    </w:p>
    <w:p w14:paraId="466BCECA" w14:textId="77777777" w:rsidR="00521329" w:rsidRDefault="00521329" w:rsidP="00521329">
      <w:pPr>
        <w:spacing w:line="240" w:lineRule="auto"/>
        <w:jc w:val="center"/>
        <w:rPr>
          <w:b/>
          <w:caps/>
          <w:sz w:val="24"/>
          <w:szCs w:val="24"/>
        </w:rPr>
      </w:pPr>
    </w:p>
    <w:p w14:paraId="30E9057C" w14:textId="77777777" w:rsidR="00521329" w:rsidRDefault="00521329" w:rsidP="00521329">
      <w:pPr>
        <w:spacing w:line="240" w:lineRule="auto"/>
        <w:jc w:val="center"/>
        <w:rPr>
          <w:b/>
          <w:caps/>
          <w:sz w:val="24"/>
          <w:szCs w:val="24"/>
        </w:rPr>
      </w:pPr>
    </w:p>
    <w:p w14:paraId="76842150" w14:textId="77777777" w:rsidR="00521329" w:rsidRDefault="00521329" w:rsidP="00521329">
      <w:pPr>
        <w:spacing w:line="240" w:lineRule="auto"/>
        <w:jc w:val="center"/>
        <w:rPr>
          <w:b/>
          <w:caps/>
          <w:sz w:val="24"/>
          <w:szCs w:val="24"/>
        </w:rPr>
      </w:pPr>
    </w:p>
    <w:p w14:paraId="45FEEDE7" w14:textId="77777777" w:rsidR="00521329" w:rsidRDefault="00521329" w:rsidP="00521329">
      <w:pPr>
        <w:spacing w:line="240" w:lineRule="auto"/>
        <w:jc w:val="center"/>
        <w:rPr>
          <w:b/>
          <w:caps/>
          <w:sz w:val="24"/>
          <w:szCs w:val="24"/>
        </w:rPr>
      </w:pPr>
    </w:p>
    <w:p w14:paraId="5FF989DD" w14:textId="77777777" w:rsidR="00521329" w:rsidRDefault="00521329" w:rsidP="00521329">
      <w:pPr>
        <w:spacing w:line="240" w:lineRule="auto"/>
        <w:jc w:val="center"/>
        <w:rPr>
          <w:b/>
          <w:caps/>
          <w:sz w:val="24"/>
          <w:szCs w:val="24"/>
        </w:rPr>
      </w:pPr>
    </w:p>
    <w:p w14:paraId="032AC00D" w14:textId="77777777" w:rsidR="00521329" w:rsidRDefault="00521329" w:rsidP="00521329">
      <w:pPr>
        <w:spacing w:line="240" w:lineRule="auto"/>
        <w:jc w:val="center"/>
        <w:rPr>
          <w:b/>
          <w:caps/>
          <w:sz w:val="24"/>
          <w:szCs w:val="24"/>
        </w:rPr>
      </w:pPr>
    </w:p>
    <w:p w14:paraId="1A166141" w14:textId="77777777" w:rsidR="00521329" w:rsidRPr="00B43746" w:rsidRDefault="00521329" w:rsidP="00521329">
      <w:pPr>
        <w:pStyle w:val="SubjectSpecification-ContractCzechRadio"/>
      </w:pPr>
    </w:p>
    <w:p w14:paraId="679DCCBC" w14:textId="77777777" w:rsidR="00521329" w:rsidRDefault="00521329" w:rsidP="00521329"/>
    <w:p w14:paraId="5DF819D0" w14:textId="77777777" w:rsidR="00521329" w:rsidRPr="0023258C" w:rsidRDefault="00521329" w:rsidP="00E53743">
      <w:pPr>
        <w:pStyle w:val="ListNumber-ContractCzechRadio"/>
        <w:numPr>
          <w:ilvl w:val="0"/>
          <w:numId w:val="0"/>
        </w:numPr>
      </w:pPr>
    </w:p>
    <w:sectPr w:rsidR="00521329" w:rsidRPr="0023258C" w:rsidSect="0023258C">
      <w:headerReference w:type="default" r:id="rId10"/>
      <w:footerReference w:type="default" r:id="rId11"/>
      <w:headerReference w:type="first" r:id="rId12"/>
      <w:footerReference w:type="first" r:id="rId13"/>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713ADF" w14:textId="77777777" w:rsidR="004B3335" w:rsidRDefault="004B3335">
      <w:pPr>
        <w:spacing w:line="240" w:lineRule="auto"/>
      </w:pPr>
      <w:r>
        <w:separator/>
      </w:r>
    </w:p>
  </w:endnote>
  <w:endnote w:type="continuationSeparator" w:id="0">
    <w:p w14:paraId="76290DBF" w14:textId="77777777" w:rsidR="004B3335" w:rsidRDefault="004B33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E80C7" w14:textId="77777777" w:rsidR="00761CBF" w:rsidRDefault="00761CBF">
    <w:pPr>
      <w:pStyle w:val="Zpat"/>
    </w:pPr>
    <w:r>
      <w:rPr>
        <w:noProof/>
        <w:lang w:eastAsia="cs-CZ"/>
      </w:rPr>
      <mc:AlternateContent>
        <mc:Choice Requires="wps">
          <w:drawing>
            <wp:anchor distT="0" distB="0" distL="114300" distR="114300" simplePos="0" relativeHeight="251655680" behindDoc="0" locked="0" layoutInCell="1" allowOverlap="1" wp14:anchorId="7F63A30C" wp14:editId="2C730044">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B3E907" w14:textId="77777777" w:rsidR="00761CBF" w:rsidRPr="00727BE2" w:rsidRDefault="004B333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761CBF" w:rsidRPr="00727BE2">
                                <w:rPr>
                                  <w:rStyle w:val="slostrnky"/>
                                </w:rPr>
                                <w:fldChar w:fldCharType="begin"/>
                              </w:r>
                              <w:r w:rsidR="00761CBF" w:rsidRPr="00727BE2">
                                <w:rPr>
                                  <w:rStyle w:val="slostrnky"/>
                                </w:rPr>
                                <w:instrText xml:space="preserve"> PAGE   \* MERGEFORMAT </w:instrText>
                              </w:r>
                              <w:r w:rsidR="00761CBF" w:rsidRPr="00727BE2">
                                <w:rPr>
                                  <w:rStyle w:val="slostrnky"/>
                                </w:rPr>
                                <w:fldChar w:fldCharType="separate"/>
                              </w:r>
                              <w:r w:rsidR="003113C7">
                                <w:rPr>
                                  <w:rStyle w:val="slostrnky"/>
                                  <w:noProof/>
                                </w:rPr>
                                <w:t>18</w:t>
                              </w:r>
                              <w:r w:rsidR="00761CBF" w:rsidRPr="00727BE2">
                                <w:rPr>
                                  <w:rStyle w:val="slostrnky"/>
                                </w:rPr>
                                <w:fldChar w:fldCharType="end"/>
                              </w:r>
                              <w:r w:rsidR="00761CBF" w:rsidRPr="00727BE2">
                                <w:rPr>
                                  <w:rStyle w:val="slostrnky"/>
                                </w:rPr>
                                <w:t xml:space="preserve"> / </w:t>
                              </w:r>
                              <w:r w:rsidR="00761CBF">
                                <w:rPr>
                                  <w:rStyle w:val="slostrnky"/>
                                  <w:noProof/>
                                </w:rPr>
                                <w:fldChar w:fldCharType="begin"/>
                              </w:r>
                              <w:r w:rsidR="00761CBF">
                                <w:rPr>
                                  <w:rStyle w:val="slostrnky"/>
                                  <w:noProof/>
                                </w:rPr>
                                <w:instrText xml:space="preserve"> NUMPAGES   \* MERGEFORMAT </w:instrText>
                              </w:r>
                              <w:r w:rsidR="00761CBF">
                                <w:rPr>
                                  <w:rStyle w:val="slostrnky"/>
                                  <w:noProof/>
                                </w:rPr>
                                <w:fldChar w:fldCharType="separate"/>
                              </w:r>
                              <w:ins w:id="11" w:author="Seifert Jakub" w:date="2025-04-17T09:40:00Z">
                                <w:r w:rsidR="003113C7">
                                  <w:rPr>
                                    <w:rStyle w:val="slostrnky"/>
                                    <w:noProof/>
                                  </w:rPr>
                                  <w:t>21</w:t>
                                </w:r>
                              </w:ins>
                              <w:del w:id="12" w:author="Seifert Jakub" w:date="2025-04-15T12:26:00Z">
                                <w:r w:rsidR="00761CBF" w:rsidRPr="0096095D" w:rsidDel="00C938EE">
                                  <w:rPr>
                                    <w:rStyle w:val="slostrnky"/>
                                    <w:noProof/>
                                  </w:rPr>
                                  <w:delText>4</w:delText>
                                </w:r>
                              </w:del>
                              <w:r w:rsidR="00761CB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F63A30C"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46B3E907" w14:textId="77777777" w:rsidR="00761CBF" w:rsidRPr="00727BE2" w:rsidRDefault="004B333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761CBF" w:rsidRPr="00727BE2">
                          <w:rPr>
                            <w:rStyle w:val="slostrnky"/>
                          </w:rPr>
                          <w:fldChar w:fldCharType="begin"/>
                        </w:r>
                        <w:r w:rsidR="00761CBF" w:rsidRPr="00727BE2">
                          <w:rPr>
                            <w:rStyle w:val="slostrnky"/>
                          </w:rPr>
                          <w:instrText xml:space="preserve"> PAGE   \* MERGEFORMAT </w:instrText>
                        </w:r>
                        <w:r w:rsidR="00761CBF" w:rsidRPr="00727BE2">
                          <w:rPr>
                            <w:rStyle w:val="slostrnky"/>
                          </w:rPr>
                          <w:fldChar w:fldCharType="separate"/>
                        </w:r>
                        <w:r w:rsidR="003113C7">
                          <w:rPr>
                            <w:rStyle w:val="slostrnky"/>
                            <w:noProof/>
                          </w:rPr>
                          <w:t>18</w:t>
                        </w:r>
                        <w:r w:rsidR="00761CBF" w:rsidRPr="00727BE2">
                          <w:rPr>
                            <w:rStyle w:val="slostrnky"/>
                          </w:rPr>
                          <w:fldChar w:fldCharType="end"/>
                        </w:r>
                        <w:r w:rsidR="00761CBF" w:rsidRPr="00727BE2">
                          <w:rPr>
                            <w:rStyle w:val="slostrnky"/>
                          </w:rPr>
                          <w:t xml:space="preserve"> / </w:t>
                        </w:r>
                        <w:r w:rsidR="00761CBF">
                          <w:rPr>
                            <w:rStyle w:val="slostrnky"/>
                            <w:noProof/>
                          </w:rPr>
                          <w:fldChar w:fldCharType="begin"/>
                        </w:r>
                        <w:r w:rsidR="00761CBF">
                          <w:rPr>
                            <w:rStyle w:val="slostrnky"/>
                            <w:noProof/>
                          </w:rPr>
                          <w:instrText xml:space="preserve"> NUMPAGES   \* MERGEFORMAT </w:instrText>
                        </w:r>
                        <w:r w:rsidR="00761CBF">
                          <w:rPr>
                            <w:rStyle w:val="slostrnky"/>
                            <w:noProof/>
                          </w:rPr>
                          <w:fldChar w:fldCharType="separate"/>
                        </w:r>
                        <w:ins w:id="13" w:author="Seifert Jakub" w:date="2025-04-17T09:40:00Z">
                          <w:r w:rsidR="003113C7">
                            <w:rPr>
                              <w:rStyle w:val="slostrnky"/>
                              <w:noProof/>
                            </w:rPr>
                            <w:t>21</w:t>
                          </w:r>
                        </w:ins>
                        <w:del w:id="14" w:author="Seifert Jakub" w:date="2025-04-15T12:26:00Z">
                          <w:r w:rsidR="00761CBF" w:rsidRPr="0096095D" w:rsidDel="00C938EE">
                            <w:rPr>
                              <w:rStyle w:val="slostrnky"/>
                              <w:noProof/>
                            </w:rPr>
                            <w:delText>4</w:delText>
                          </w:r>
                        </w:del>
                        <w:r w:rsidR="00761CBF">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C4087" w14:textId="77777777" w:rsidR="00761CBF" w:rsidRPr="00B5596D" w:rsidRDefault="00761CBF" w:rsidP="00B5596D">
    <w:pPr>
      <w:pStyle w:val="Zpat"/>
    </w:pPr>
    <w:r>
      <w:rPr>
        <w:noProof/>
        <w:lang w:eastAsia="cs-CZ"/>
      </w:rPr>
      <mc:AlternateContent>
        <mc:Choice Requires="wps">
          <w:drawing>
            <wp:anchor distT="0" distB="0" distL="114300" distR="114300" simplePos="0" relativeHeight="251658752" behindDoc="0" locked="0" layoutInCell="1" allowOverlap="1" wp14:anchorId="0B6158CE" wp14:editId="30989D6B">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A6342B" w14:textId="77777777" w:rsidR="00761CBF" w:rsidRPr="00727BE2" w:rsidRDefault="004B333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761CBF" w:rsidRPr="00727BE2">
                                <w:rPr>
                                  <w:rStyle w:val="slostrnky"/>
                                </w:rPr>
                                <w:fldChar w:fldCharType="begin"/>
                              </w:r>
                              <w:r w:rsidR="00761CBF" w:rsidRPr="00727BE2">
                                <w:rPr>
                                  <w:rStyle w:val="slostrnky"/>
                                </w:rPr>
                                <w:instrText xml:space="preserve"> PAGE   \* MERGEFORMAT </w:instrText>
                              </w:r>
                              <w:r w:rsidR="00761CBF" w:rsidRPr="00727BE2">
                                <w:rPr>
                                  <w:rStyle w:val="slostrnky"/>
                                </w:rPr>
                                <w:fldChar w:fldCharType="separate"/>
                              </w:r>
                              <w:r w:rsidR="003113C7">
                                <w:rPr>
                                  <w:rStyle w:val="slostrnky"/>
                                  <w:noProof/>
                                </w:rPr>
                                <w:t>1</w:t>
                              </w:r>
                              <w:r w:rsidR="00761CBF" w:rsidRPr="00727BE2">
                                <w:rPr>
                                  <w:rStyle w:val="slostrnky"/>
                                </w:rPr>
                                <w:fldChar w:fldCharType="end"/>
                              </w:r>
                              <w:r w:rsidR="00761CBF" w:rsidRPr="00727BE2">
                                <w:rPr>
                                  <w:rStyle w:val="slostrnky"/>
                                </w:rPr>
                                <w:t xml:space="preserve"> / </w:t>
                              </w:r>
                              <w:r w:rsidR="00761CBF">
                                <w:rPr>
                                  <w:rStyle w:val="slostrnky"/>
                                  <w:noProof/>
                                </w:rPr>
                                <w:fldChar w:fldCharType="begin"/>
                              </w:r>
                              <w:r w:rsidR="00761CBF">
                                <w:rPr>
                                  <w:rStyle w:val="slostrnky"/>
                                  <w:noProof/>
                                </w:rPr>
                                <w:instrText xml:space="preserve"> NUMPAGES   \* MERGEFORMAT </w:instrText>
                              </w:r>
                              <w:r w:rsidR="00761CBF">
                                <w:rPr>
                                  <w:rStyle w:val="slostrnky"/>
                                  <w:noProof/>
                                </w:rPr>
                                <w:fldChar w:fldCharType="separate"/>
                              </w:r>
                              <w:ins w:id="15" w:author="Seifert Jakub" w:date="2025-04-17T09:40:00Z">
                                <w:r w:rsidR="003113C7">
                                  <w:rPr>
                                    <w:rStyle w:val="slostrnky"/>
                                    <w:noProof/>
                                  </w:rPr>
                                  <w:t>21</w:t>
                                </w:r>
                              </w:ins>
                              <w:del w:id="16" w:author="Seifert Jakub" w:date="2025-04-15T12:26:00Z">
                                <w:r w:rsidR="00761CBF" w:rsidRPr="0096095D" w:rsidDel="00C938EE">
                                  <w:rPr>
                                    <w:rStyle w:val="slostrnky"/>
                                    <w:noProof/>
                                  </w:rPr>
                                  <w:delText>5</w:delText>
                                </w:r>
                              </w:del>
                              <w:r w:rsidR="00761CB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B6158C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05A6342B" w14:textId="77777777" w:rsidR="00761CBF" w:rsidRPr="00727BE2" w:rsidRDefault="004B333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761CBF" w:rsidRPr="00727BE2">
                          <w:rPr>
                            <w:rStyle w:val="slostrnky"/>
                          </w:rPr>
                          <w:fldChar w:fldCharType="begin"/>
                        </w:r>
                        <w:r w:rsidR="00761CBF" w:rsidRPr="00727BE2">
                          <w:rPr>
                            <w:rStyle w:val="slostrnky"/>
                          </w:rPr>
                          <w:instrText xml:space="preserve"> PAGE   \* MERGEFORMAT </w:instrText>
                        </w:r>
                        <w:r w:rsidR="00761CBF" w:rsidRPr="00727BE2">
                          <w:rPr>
                            <w:rStyle w:val="slostrnky"/>
                          </w:rPr>
                          <w:fldChar w:fldCharType="separate"/>
                        </w:r>
                        <w:r w:rsidR="003113C7">
                          <w:rPr>
                            <w:rStyle w:val="slostrnky"/>
                            <w:noProof/>
                          </w:rPr>
                          <w:t>1</w:t>
                        </w:r>
                        <w:r w:rsidR="00761CBF" w:rsidRPr="00727BE2">
                          <w:rPr>
                            <w:rStyle w:val="slostrnky"/>
                          </w:rPr>
                          <w:fldChar w:fldCharType="end"/>
                        </w:r>
                        <w:r w:rsidR="00761CBF" w:rsidRPr="00727BE2">
                          <w:rPr>
                            <w:rStyle w:val="slostrnky"/>
                          </w:rPr>
                          <w:t xml:space="preserve"> / </w:t>
                        </w:r>
                        <w:r w:rsidR="00761CBF">
                          <w:rPr>
                            <w:rStyle w:val="slostrnky"/>
                            <w:noProof/>
                          </w:rPr>
                          <w:fldChar w:fldCharType="begin"/>
                        </w:r>
                        <w:r w:rsidR="00761CBF">
                          <w:rPr>
                            <w:rStyle w:val="slostrnky"/>
                            <w:noProof/>
                          </w:rPr>
                          <w:instrText xml:space="preserve"> NUMPAGES   \* MERGEFORMAT </w:instrText>
                        </w:r>
                        <w:r w:rsidR="00761CBF">
                          <w:rPr>
                            <w:rStyle w:val="slostrnky"/>
                            <w:noProof/>
                          </w:rPr>
                          <w:fldChar w:fldCharType="separate"/>
                        </w:r>
                        <w:ins w:id="17" w:author="Seifert Jakub" w:date="2025-04-17T09:40:00Z">
                          <w:r w:rsidR="003113C7">
                            <w:rPr>
                              <w:rStyle w:val="slostrnky"/>
                              <w:noProof/>
                            </w:rPr>
                            <w:t>21</w:t>
                          </w:r>
                        </w:ins>
                        <w:del w:id="18" w:author="Seifert Jakub" w:date="2025-04-15T12:26:00Z">
                          <w:r w:rsidR="00761CBF" w:rsidRPr="0096095D" w:rsidDel="00C938EE">
                            <w:rPr>
                              <w:rStyle w:val="slostrnky"/>
                              <w:noProof/>
                            </w:rPr>
                            <w:delText>5</w:delText>
                          </w:r>
                        </w:del>
                        <w:r w:rsidR="00761CBF">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AE11B" w14:textId="77777777" w:rsidR="004B3335" w:rsidRDefault="004B3335">
      <w:pPr>
        <w:spacing w:line="240" w:lineRule="auto"/>
      </w:pPr>
      <w:r>
        <w:separator/>
      </w:r>
    </w:p>
  </w:footnote>
  <w:footnote w:type="continuationSeparator" w:id="0">
    <w:p w14:paraId="3CDB4AAF" w14:textId="77777777" w:rsidR="004B3335" w:rsidRDefault="004B33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19440" w14:textId="77777777" w:rsidR="00761CBF" w:rsidRDefault="00761CBF">
    <w:pPr>
      <w:pStyle w:val="Zhlav"/>
    </w:pPr>
    <w:r>
      <w:rPr>
        <w:noProof/>
        <w:lang w:eastAsia="cs-CZ"/>
      </w:rPr>
      <w:drawing>
        <wp:anchor distT="0" distB="0" distL="114300" distR="114300" simplePos="0" relativeHeight="251659776" behindDoc="0" locked="1" layoutInCell="1" allowOverlap="1" wp14:anchorId="5BCF4D89" wp14:editId="3ADE5B5C">
          <wp:simplePos x="0" y="0"/>
          <wp:positionH relativeFrom="page">
            <wp:posOffset>582295</wp:posOffset>
          </wp:positionH>
          <wp:positionV relativeFrom="page">
            <wp:posOffset>380365</wp:posOffset>
          </wp:positionV>
          <wp:extent cx="1842770" cy="395605"/>
          <wp:effectExtent l="0" t="0" r="5080" b="4445"/>
          <wp:wrapNone/>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97F60" w14:textId="77777777" w:rsidR="00761CBF" w:rsidRDefault="00761CBF"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52DE02C0" wp14:editId="2A1C559F">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324B496" w14:textId="77777777" w:rsidR="00761CBF" w:rsidRPr="00321BCC" w:rsidRDefault="00761CBF"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2DE02C0"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7324B496" w14:textId="77777777" w:rsidR="00761CBF" w:rsidRPr="00321BCC" w:rsidRDefault="00761CBF"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1C0D6E62" wp14:editId="4A50733A">
          <wp:simplePos x="0" y="0"/>
          <wp:positionH relativeFrom="page">
            <wp:posOffset>629920</wp:posOffset>
          </wp:positionH>
          <wp:positionV relativeFrom="page">
            <wp:posOffset>622935</wp:posOffset>
          </wp:positionV>
          <wp:extent cx="1843200" cy="396000"/>
          <wp:effectExtent l="0" t="0" r="5080" b="4445"/>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6F5EC268">
      <w:start w:val="1"/>
      <w:numFmt w:val="upperLetter"/>
      <w:lvlText w:val="%1.)"/>
      <w:lvlJc w:val="left"/>
      <w:pPr>
        <w:ind w:left="672" w:hanging="360"/>
      </w:pPr>
      <w:rPr>
        <w:rFonts w:hint="default"/>
      </w:rPr>
    </w:lvl>
    <w:lvl w:ilvl="1" w:tplc="B822A800" w:tentative="1">
      <w:start w:val="1"/>
      <w:numFmt w:val="lowerLetter"/>
      <w:lvlText w:val="%2."/>
      <w:lvlJc w:val="left"/>
      <w:pPr>
        <w:ind w:left="1392" w:hanging="360"/>
      </w:pPr>
    </w:lvl>
    <w:lvl w:ilvl="2" w:tplc="B0A40316" w:tentative="1">
      <w:start w:val="1"/>
      <w:numFmt w:val="lowerRoman"/>
      <w:lvlText w:val="%3."/>
      <w:lvlJc w:val="right"/>
      <w:pPr>
        <w:ind w:left="2112" w:hanging="180"/>
      </w:pPr>
    </w:lvl>
    <w:lvl w:ilvl="3" w:tplc="CA826D68" w:tentative="1">
      <w:start w:val="1"/>
      <w:numFmt w:val="decimal"/>
      <w:lvlText w:val="%4."/>
      <w:lvlJc w:val="left"/>
      <w:pPr>
        <w:ind w:left="2832" w:hanging="360"/>
      </w:pPr>
    </w:lvl>
    <w:lvl w:ilvl="4" w:tplc="AB28B1AA" w:tentative="1">
      <w:start w:val="1"/>
      <w:numFmt w:val="lowerLetter"/>
      <w:lvlText w:val="%5."/>
      <w:lvlJc w:val="left"/>
      <w:pPr>
        <w:ind w:left="3552" w:hanging="360"/>
      </w:pPr>
    </w:lvl>
    <w:lvl w:ilvl="5" w:tplc="4D006722" w:tentative="1">
      <w:start w:val="1"/>
      <w:numFmt w:val="lowerRoman"/>
      <w:lvlText w:val="%6."/>
      <w:lvlJc w:val="right"/>
      <w:pPr>
        <w:ind w:left="4272" w:hanging="180"/>
      </w:pPr>
    </w:lvl>
    <w:lvl w:ilvl="6" w:tplc="F07C5DD6" w:tentative="1">
      <w:start w:val="1"/>
      <w:numFmt w:val="decimal"/>
      <w:lvlText w:val="%7."/>
      <w:lvlJc w:val="left"/>
      <w:pPr>
        <w:ind w:left="4992" w:hanging="360"/>
      </w:pPr>
    </w:lvl>
    <w:lvl w:ilvl="7" w:tplc="52922340" w:tentative="1">
      <w:start w:val="1"/>
      <w:numFmt w:val="lowerLetter"/>
      <w:lvlText w:val="%8."/>
      <w:lvlJc w:val="left"/>
      <w:pPr>
        <w:ind w:left="5712" w:hanging="360"/>
      </w:pPr>
    </w:lvl>
    <w:lvl w:ilvl="8" w:tplc="9D706B9A"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D4F368D"/>
    <w:multiLevelType w:val="hybridMultilevel"/>
    <w:tmpl w:val="F22E737C"/>
    <w:lvl w:ilvl="0" w:tplc="AC6ADECE">
      <w:start w:val="1"/>
      <w:numFmt w:val="lowerLetter"/>
      <w:lvlText w:val="%1)"/>
      <w:lvlJc w:val="left"/>
      <w:pPr>
        <w:ind w:left="1032" w:hanging="360"/>
      </w:pPr>
    </w:lvl>
    <w:lvl w:ilvl="1" w:tplc="173CBF88" w:tentative="1">
      <w:start w:val="1"/>
      <w:numFmt w:val="lowerLetter"/>
      <w:lvlText w:val="%2."/>
      <w:lvlJc w:val="left"/>
      <w:pPr>
        <w:ind w:left="1752" w:hanging="360"/>
      </w:pPr>
    </w:lvl>
    <w:lvl w:ilvl="2" w:tplc="760C2E2A" w:tentative="1">
      <w:start w:val="1"/>
      <w:numFmt w:val="lowerRoman"/>
      <w:lvlText w:val="%3."/>
      <w:lvlJc w:val="right"/>
      <w:pPr>
        <w:ind w:left="2472" w:hanging="180"/>
      </w:pPr>
    </w:lvl>
    <w:lvl w:ilvl="3" w:tplc="76B8DBBA" w:tentative="1">
      <w:start w:val="1"/>
      <w:numFmt w:val="decimal"/>
      <w:lvlText w:val="%4."/>
      <w:lvlJc w:val="left"/>
      <w:pPr>
        <w:ind w:left="3192" w:hanging="360"/>
      </w:pPr>
    </w:lvl>
    <w:lvl w:ilvl="4" w:tplc="1618DEFE" w:tentative="1">
      <w:start w:val="1"/>
      <w:numFmt w:val="lowerLetter"/>
      <w:lvlText w:val="%5."/>
      <w:lvlJc w:val="left"/>
      <w:pPr>
        <w:ind w:left="3912" w:hanging="360"/>
      </w:pPr>
    </w:lvl>
    <w:lvl w:ilvl="5" w:tplc="78BA10AA" w:tentative="1">
      <w:start w:val="1"/>
      <w:numFmt w:val="lowerRoman"/>
      <w:lvlText w:val="%6."/>
      <w:lvlJc w:val="right"/>
      <w:pPr>
        <w:ind w:left="4632" w:hanging="180"/>
      </w:pPr>
    </w:lvl>
    <w:lvl w:ilvl="6" w:tplc="CD00387C" w:tentative="1">
      <w:start w:val="1"/>
      <w:numFmt w:val="decimal"/>
      <w:lvlText w:val="%7."/>
      <w:lvlJc w:val="left"/>
      <w:pPr>
        <w:ind w:left="5352" w:hanging="360"/>
      </w:pPr>
    </w:lvl>
    <w:lvl w:ilvl="7" w:tplc="56846886" w:tentative="1">
      <w:start w:val="1"/>
      <w:numFmt w:val="lowerLetter"/>
      <w:lvlText w:val="%8."/>
      <w:lvlJc w:val="left"/>
      <w:pPr>
        <w:ind w:left="6072" w:hanging="360"/>
      </w:pPr>
    </w:lvl>
    <w:lvl w:ilvl="8" w:tplc="3E6059CE" w:tentative="1">
      <w:start w:val="1"/>
      <w:numFmt w:val="lowerRoman"/>
      <w:lvlText w:val="%9."/>
      <w:lvlJc w:val="right"/>
      <w:pPr>
        <w:ind w:left="6792" w:hanging="180"/>
      </w:pPr>
    </w:lvl>
  </w:abstractNum>
  <w:abstractNum w:abstractNumId="15"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3EF49BB"/>
    <w:multiLevelType w:val="hybridMultilevel"/>
    <w:tmpl w:val="31AE4388"/>
    <w:lvl w:ilvl="0" w:tplc="0BAABC88">
      <w:start w:val="1"/>
      <w:numFmt w:val="bullet"/>
      <w:lvlText w:val=""/>
      <w:lvlJc w:val="left"/>
      <w:pPr>
        <w:ind w:left="984" w:hanging="360"/>
      </w:pPr>
      <w:rPr>
        <w:rFonts w:ascii="Symbol" w:hAnsi="Symbol" w:hint="default"/>
      </w:rPr>
    </w:lvl>
    <w:lvl w:ilvl="1" w:tplc="4392CAF6" w:tentative="1">
      <w:start w:val="1"/>
      <w:numFmt w:val="bullet"/>
      <w:lvlText w:val="o"/>
      <w:lvlJc w:val="left"/>
      <w:pPr>
        <w:ind w:left="1704" w:hanging="360"/>
      </w:pPr>
      <w:rPr>
        <w:rFonts w:ascii="Courier New" w:hAnsi="Courier New" w:cs="Courier New" w:hint="default"/>
      </w:rPr>
    </w:lvl>
    <w:lvl w:ilvl="2" w:tplc="ED3E0294" w:tentative="1">
      <w:start w:val="1"/>
      <w:numFmt w:val="bullet"/>
      <w:lvlText w:val=""/>
      <w:lvlJc w:val="left"/>
      <w:pPr>
        <w:ind w:left="2424" w:hanging="360"/>
      </w:pPr>
      <w:rPr>
        <w:rFonts w:ascii="Wingdings" w:hAnsi="Wingdings" w:hint="default"/>
      </w:rPr>
    </w:lvl>
    <w:lvl w:ilvl="3" w:tplc="4F2A92F4" w:tentative="1">
      <w:start w:val="1"/>
      <w:numFmt w:val="bullet"/>
      <w:lvlText w:val=""/>
      <w:lvlJc w:val="left"/>
      <w:pPr>
        <w:ind w:left="3144" w:hanging="360"/>
      </w:pPr>
      <w:rPr>
        <w:rFonts w:ascii="Symbol" w:hAnsi="Symbol" w:hint="default"/>
      </w:rPr>
    </w:lvl>
    <w:lvl w:ilvl="4" w:tplc="06C8A6D8" w:tentative="1">
      <w:start w:val="1"/>
      <w:numFmt w:val="bullet"/>
      <w:lvlText w:val="o"/>
      <w:lvlJc w:val="left"/>
      <w:pPr>
        <w:ind w:left="3864" w:hanging="360"/>
      </w:pPr>
      <w:rPr>
        <w:rFonts w:ascii="Courier New" w:hAnsi="Courier New" w:cs="Courier New" w:hint="default"/>
      </w:rPr>
    </w:lvl>
    <w:lvl w:ilvl="5" w:tplc="596CDCE6" w:tentative="1">
      <w:start w:val="1"/>
      <w:numFmt w:val="bullet"/>
      <w:lvlText w:val=""/>
      <w:lvlJc w:val="left"/>
      <w:pPr>
        <w:ind w:left="4584" w:hanging="360"/>
      </w:pPr>
      <w:rPr>
        <w:rFonts w:ascii="Wingdings" w:hAnsi="Wingdings" w:hint="default"/>
      </w:rPr>
    </w:lvl>
    <w:lvl w:ilvl="6" w:tplc="0E284F88" w:tentative="1">
      <w:start w:val="1"/>
      <w:numFmt w:val="bullet"/>
      <w:lvlText w:val=""/>
      <w:lvlJc w:val="left"/>
      <w:pPr>
        <w:ind w:left="5304" w:hanging="360"/>
      </w:pPr>
      <w:rPr>
        <w:rFonts w:ascii="Symbol" w:hAnsi="Symbol" w:hint="default"/>
      </w:rPr>
    </w:lvl>
    <w:lvl w:ilvl="7" w:tplc="6DDAD01C" w:tentative="1">
      <w:start w:val="1"/>
      <w:numFmt w:val="bullet"/>
      <w:lvlText w:val="o"/>
      <w:lvlJc w:val="left"/>
      <w:pPr>
        <w:ind w:left="6024" w:hanging="360"/>
      </w:pPr>
      <w:rPr>
        <w:rFonts w:ascii="Courier New" w:hAnsi="Courier New" w:cs="Courier New" w:hint="default"/>
      </w:rPr>
    </w:lvl>
    <w:lvl w:ilvl="8" w:tplc="6406C526" w:tentative="1">
      <w:start w:val="1"/>
      <w:numFmt w:val="bullet"/>
      <w:lvlText w:val=""/>
      <w:lvlJc w:val="left"/>
      <w:pPr>
        <w:ind w:left="6744" w:hanging="360"/>
      </w:pPr>
      <w:rPr>
        <w:rFonts w:ascii="Wingdings" w:hAnsi="Wingdings" w:hint="default"/>
      </w:rPr>
    </w:lvl>
  </w:abstractNum>
  <w:abstractNum w:abstractNumId="22" w15:restartNumberingAfterBreak="0">
    <w:nsid w:val="569A0E61"/>
    <w:multiLevelType w:val="hybridMultilevel"/>
    <w:tmpl w:val="18D066E4"/>
    <w:lvl w:ilvl="0" w:tplc="4EA69C6A">
      <w:start w:val="1"/>
      <w:numFmt w:val="lowerLetter"/>
      <w:lvlText w:val="%1)"/>
      <w:lvlJc w:val="left"/>
      <w:pPr>
        <w:ind w:left="720" w:hanging="360"/>
      </w:pPr>
    </w:lvl>
    <w:lvl w:ilvl="1" w:tplc="0F9401D6">
      <w:start w:val="1"/>
      <w:numFmt w:val="lowerLetter"/>
      <w:lvlText w:val="%2."/>
      <w:lvlJc w:val="left"/>
      <w:pPr>
        <w:ind w:left="1440" w:hanging="360"/>
      </w:pPr>
    </w:lvl>
    <w:lvl w:ilvl="2" w:tplc="F12E1E70">
      <w:start w:val="1"/>
      <w:numFmt w:val="lowerRoman"/>
      <w:lvlText w:val="%3."/>
      <w:lvlJc w:val="right"/>
      <w:pPr>
        <w:ind w:left="2160" w:hanging="180"/>
      </w:pPr>
    </w:lvl>
    <w:lvl w:ilvl="3" w:tplc="310C0D2E">
      <w:start w:val="1"/>
      <w:numFmt w:val="decimal"/>
      <w:lvlText w:val="%4."/>
      <w:lvlJc w:val="left"/>
      <w:pPr>
        <w:ind w:left="2880" w:hanging="360"/>
      </w:pPr>
    </w:lvl>
    <w:lvl w:ilvl="4" w:tplc="2326B8FE">
      <w:start w:val="1"/>
      <w:numFmt w:val="lowerLetter"/>
      <w:lvlText w:val="%5."/>
      <w:lvlJc w:val="left"/>
      <w:pPr>
        <w:ind w:left="3600" w:hanging="360"/>
      </w:pPr>
    </w:lvl>
    <w:lvl w:ilvl="5" w:tplc="94C863FA">
      <w:start w:val="1"/>
      <w:numFmt w:val="lowerRoman"/>
      <w:lvlText w:val="%6."/>
      <w:lvlJc w:val="right"/>
      <w:pPr>
        <w:ind w:left="4320" w:hanging="180"/>
      </w:pPr>
    </w:lvl>
    <w:lvl w:ilvl="6" w:tplc="D450BF56">
      <w:start w:val="1"/>
      <w:numFmt w:val="decimal"/>
      <w:lvlText w:val="%7."/>
      <w:lvlJc w:val="left"/>
      <w:pPr>
        <w:ind w:left="5040" w:hanging="360"/>
      </w:pPr>
    </w:lvl>
    <w:lvl w:ilvl="7" w:tplc="DB0C053A">
      <w:start w:val="1"/>
      <w:numFmt w:val="lowerLetter"/>
      <w:lvlText w:val="%8."/>
      <w:lvlJc w:val="left"/>
      <w:pPr>
        <w:ind w:left="5760" w:hanging="360"/>
      </w:pPr>
    </w:lvl>
    <w:lvl w:ilvl="8" w:tplc="F132AD28">
      <w:start w:val="1"/>
      <w:numFmt w:val="lowerRoman"/>
      <w:lvlText w:val="%9."/>
      <w:lvlJc w:val="right"/>
      <w:pPr>
        <w:ind w:left="6480" w:hanging="180"/>
      </w:pPr>
    </w:lvl>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6545471B"/>
    <w:multiLevelType w:val="hybridMultilevel"/>
    <w:tmpl w:val="3BC8DE70"/>
    <w:lvl w:ilvl="0" w:tplc="AA8434D4">
      <w:start w:val="1"/>
      <w:numFmt w:val="bullet"/>
      <w:lvlText w:val=""/>
      <w:lvlJc w:val="left"/>
      <w:pPr>
        <w:ind w:left="1032" w:hanging="360"/>
      </w:pPr>
      <w:rPr>
        <w:rFonts w:ascii="Symbol" w:hAnsi="Symbol" w:hint="default"/>
      </w:rPr>
    </w:lvl>
    <w:lvl w:ilvl="1" w:tplc="1452E77C" w:tentative="1">
      <w:start w:val="1"/>
      <w:numFmt w:val="bullet"/>
      <w:lvlText w:val="o"/>
      <w:lvlJc w:val="left"/>
      <w:pPr>
        <w:ind w:left="1752" w:hanging="360"/>
      </w:pPr>
      <w:rPr>
        <w:rFonts w:ascii="Courier New" w:hAnsi="Courier New" w:cs="Courier New" w:hint="default"/>
      </w:rPr>
    </w:lvl>
    <w:lvl w:ilvl="2" w:tplc="FBE075CA" w:tentative="1">
      <w:start w:val="1"/>
      <w:numFmt w:val="bullet"/>
      <w:lvlText w:val=""/>
      <w:lvlJc w:val="left"/>
      <w:pPr>
        <w:ind w:left="2472" w:hanging="360"/>
      </w:pPr>
      <w:rPr>
        <w:rFonts w:ascii="Wingdings" w:hAnsi="Wingdings" w:hint="default"/>
      </w:rPr>
    </w:lvl>
    <w:lvl w:ilvl="3" w:tplc="5212F53C" w:tentative="1">
      <w:start w:val="1"/>
      <w:numFmt w:val="bullet"/>
      <w:lvlText w:val=""/>
      <w:lvlJc w:val="left"/>
      <w:pPr>
        <w:ind w:left="3192" w:hanging="360"/>
      </w:pPr>
      <w:rPr>
        <w:rFonts w:ascii="Symbol" w:hAnsi="Symbol" w:hint="default"/>
      </w:rPr>
    </w:lvl>
    <w:lvl w:ilvl="4" w:tplc="9B64D1D4" w:tentative="1">
      <w:start w:val="1"/>
      <w:numFmt w:val="bullet"/>
      <w:lvlText w:val="o"/>
      <w:lvlJc w:val="left"/>
      <w:pPr>
        <w:ind w:left="3912" w:hanging="360"/>
      </w:pPr>
      <w:rPr>
        <w:rFonts w:ascii="Courier New" w:hAnsi="Courier New" w:cs="Courier New" w:hint="default"/>
      </w:rPr>
    </w:lvl>
    <w:lvl w:ilvl="5" w:tplc="6C36E3BC" w:tentative="1">
      <w:start w:val="1"/>
      <w:numFmt w:val="bullet"/>
      <w:lvlText w:val=""/>
      <w:lvlJc w:val="left"/>
      <w:pPr>
        <w:ind w:left="4632" w:hanging="360"/>
      </w:pPr>
      <w:rPr>
        <w:rFonts w:ascii="Wingdings" w:hAnsi="Wingdings" w:hint="default"/>
      </w:rPr>
    </w:lvl>
    <w:lvl w:ilvl="6" w:tplc="66182BD2" w:tentative="1">
      <w:start w:val="1"/>
      <w:numFmt w:val="bullet"/>
      <w:lvlText w:val=""/>
      <w:lvlJc w:val="left"/>
      <w:pPr>
        <w:ind w:left="5352" w:hanging="360"/>
      </w:pPr>
      <w:rPr>
        <w:rFonts w:ascii="Symbol" w:hAnsi="Symbol" w:hint="default"/>
      </w:rPr>
    </w:lvl>
    <w:lvl w:ilvl="7" w:tplc="74A4115E" w:tentative="1">
      <w:start w:val="1"/>
      <w:numFmt w:val="bullet"/>
      <w:lvlText w:val="o"/>
      <w:lvlJc w:val="left"/>
      <w:pPr>
        <w:ind w:left="6072" w:hanging="360"/>
      </w:pPr>
      <w:rPr>
        <w:rFonts w:ascii="Courier New" w:hAnsi="Courier New" w:cs="Courier New" w:hint="default"/>
      </w:rPr>
    </w:lvl>
    <w:lvl w:ilvl="8" w:tplc="C89C9D34" w:tentative="1">
      <w:start w:val="1"/>
      <w:numFmt w:val="bullet"/>
      <w:lvlText w:val=""/>
      <w:lvlJc w:val="left"/>
      <w:pPr>
        <w:ind w:left="6792" w:hanging="360"/>
      </w:pPr>
      <w:rPr>
        <w:rFonts w:ascii="Wingdings" w:hAnsi="Wingdings" w:hint="default"/>
      </w:rPr>
    </w:lvl>
  </w:abstractNum>
  <w:abstractNum w:abstractNumId="27"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8" w15:restartNumberingAfterBreak="0">
    <w:nsid w:val="737B0EE7"/>
    <w:multiLevelType w:val="hybridMultilevel"/>
    <w:tmpl w:val="B440AF98"/>
    <w:lvl w:ilvl="0" w:tplc="2BFA6156">
      <w:start w:val="1"/>
      <w:numFmt w:val="bullet"/>
      <w:lvlText w:val=""/>
      <w:lvlJc w:val="left"/>
      <w:pPr>
        <w:tabs>
          <w:tab w:val="num" w:pos="1080"/>
        </w:tabs>
        <w:ind w:left="1080" w:hanging="360"/>
      </w:pPr>
      <w:rPr>
        <w:rFonts w:ascii="Wingdings" w:hAnsi="Wingdings" w:hint="default"/>
      </w:rPr>
    </w:lvl>
    <w:lvl w:ilvl="1" w:tplc="9C3EA662" w:tentative="1">
      <w:start w:val="1"/>
      <w:numFmt w:val="bullet"/>
      <w:lvlText w:val="o"/>
      <w:lvlJc w:val="left"/>
      <w:pPr>
        <w:tabs>
          <w:tab w:val="num" w:pos="1800"/>
        </w:tabs>
        <w:ind w:left="1800" w:hanging="360"/>
      </w:pPr>
      <w:rPr>
        <w:rFonts w:ascii="Courier New" w:hAnsi="Courier New" w:cs="Courier New" w:hint="default"/>
      </w:rPr>
    </w:lvl>
    <w:lvl w:ilvl="2" w:tplc="A8348420" w:tentative="1">
      <w:start w:val="1"/>
      <w:numFmt w:val="bullet"/>
      <w:lvlText w:val=""/>
      <w:lvlJc w:val="left"/>
      <w:pPr>
        <w:tabs>
          <w:tab w:val="num" w:pos="2520"/>
        </w:tabs>
        <w:ind w:left="2520" w:hanging="360"/>
      </w:pPr>
      <w:rPr>
        <w:rFonts w:ascii="Wingdings" w:hAnsi="Wingdings" w:hint="default"/>
      </w:rPr>
    </w:lvl>
    <w:lvl w:ilvl="3" w:tplc="2990FEC6" w:tentative="1">
      <w:start w:val="1"/>
      <w:numFmt w:val="bullet"/>
      <w:lvlText w:val=""/>
      <w:lvlJc w:val="left"/>
      <w:pPr>
        <w:tabs>
          <w:tab w:val="num" w:pos="3240"/>
        </w:tabs>
        <w:ind w:left="3240" w:hanging="360"/>
      </w:pPr>
      <w:rPr>
        <w:rFonts w:ascii="Symbol" w:hAnsi="Symbol" w:hint="default"/>
      </w:rPr>
    </w:lvl>
    <w:lvl w:ilvl="4" w:tplc="9914234E" w:tentative="1">
      <w:start w:val="1"/>
      <w:numFmt w:val="bullet"/>
      <w:lvlText w:val="o"/>
      <w:lvlJc w:val="left"/>
      <w:pPr>
        <w:tabs>
          <w:tab w:val="num" w:pos="3960"/>
        </w:tabs>
        <w:ind w:left="3960" w:hanging="360"/>
      </w:pPr>
      <w:rPr>
        <w:rFonts w:ascii="Courier New" w:hAnsi="Courier New" w:cs="Courier New" w:hint="default"/>
      </w:rPr>
    </w:lvl>
    <w:lvl w:ilvl="5" w:tplc="DD7C5C5E" w:tentative="1">
      <w:start w:val="1"/>
      <w:numFmt w:val="bullet"/>
      <w:lvlText w:val=""/>
      <w:lvlJc w:val="left"/>
      <w:pPr>
        <w:tabs>
          <w:tab w:val="num" w:pos="4680"/>
        </w:tabs>
        <w:ind w:left="4680" w:hanging="360"/>
      </w:pPr>
      <w:rPr>
        <w:rFonts w:ascii="Wingdings" w:hAnsi="Wingdings" w:hint="default"/>
      </w:rPr>
    </w:lvl>
    <w:lvl w:ilvl="6" w:tplc="D736BA7C" w:tentative="1">
      <w:start w:val="1"/>
      <w:numFmt w:val="bullet"/>
      <w:lvlText w:val=""/>
      <w:lvlJc w:val="left"/>
      <w:pPr>
        <w:tabs>
          <w:tab w:val="num" w:pos="5400"/>
        </w:tabs>
        <w:ind w:left="5400" w:hanging="360"/>
      </w:pPr>
      <w:rPr>
        <w:rFonts w:ascii="Symbol" w:hAnsi="Symbol" w:hint="default"/>
      </w:rPr>
    </w:lvl>
    <w:lvl w:ilvl="7" w:tplc="C8DAECDE" w:tentative="1">
      <w:start w:val="1"/>
      <w:numFmt w:val="bullet"/>
      <w:lvlText w:val="o"/>
      <w:lvlJc w:val="left"/>
      <w:pPr>
        <w:tabs>
          <w:tab w:val="num" w:pos="6120"/>
        </w:tabs>
        <w:ind w:left="6120" w:hanging="360"/>
      </w:pPr>
      <w:rPr>
        <w:rFonts w:ascii="Courier New" w:hAnsi="Courier New" w:cs="Courier New" w:hint="default"/>
      </w:rPr>
    </w:lvl>
    <w:lvl w:ilvl="8" w:tplc="9A98239A"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6"/>
  </w:num>
  <w:num w:numId="5">
    <w:abstractNumId w:val="6"/>
  </w:num>
  <w:num w:numId="6">
    <w:abstractNumId w:val="5"/>
  </w:num>
  <w:num w:numId="7">
    <w:abstractNumId w:val="27"/>
  </w:num>
  <w:num w:numId="8">
    <w:abstractNumId w:val="24"/>
  </w:num>
  <w:num w:numId="9">
    <w:abstractNumId w:val="3"/>
  </w:num>
  <w:num w:numId="10">
    <w:abstractNumId w:val="3"/>
  </w:num>
  <w:num w:numId="11">
    <w:abstractNumId w:val="1"/>
  </w:num>
  <w:num w:numId="12">
    <w:abstractNumId w:val="23"/>
  </w:num>
  <w:num w:numId="13">
    <w:abstractNumId w:val="8"/>
  </w:num>
  <w:num w:numId="14">
    <w:abstractNumId w:val="25"/>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8647"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45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29"/>
  </w:num>
  <w:num w:numId="21">
    <w:abstractNumId w:val="12"/>
  </w:num>
  <w:num w:numId="22">
    <w:abstractNumId w:val="18"/>
  </w:num>
  <w:num w:numId="23">
    <w:abstractNumId w:val="28"/>
  </w:num>
  <w:num w:numId="24">
    <w:abstractNumId w:val="19"/>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5"/>
  </w:num>
  <w:num w:numId="31">
    <w:abstractNumId w:val="17"/>
  </w:num>
  <w:num w:numId="3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4"/>
  </w:num>
  <w:num w:numId="40">
    <w:abstractNumId w:val="11"/>
    <w:lvlOverride w:ilvl="0">
      <w:lvl w:ilvl="0">
        <w:start w:val="1"/>
        <w:numFmt w:val="upperRoman"/>
        <w:pStyle w:val="Heading-Number-ContractCzechRadio"/>
        <w:suff w:val="space"/>
        <w:lvlText w:val="%1."/>
        <w:lvlJc w:val="left"/>
        <w:pPr>
          <w:ind w:left="2552"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1">
    <w:abstractNumId w:val="21"/>
  </w:num>
  <w:num w:numId="42">
    <w:abstractNumId w:val="26"/>
  </w:num>
  <w:num w:numId="43">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hAnsi="Arial" w:cs="Arial"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4">
    <w:abstractNumId w:val="11"/>
    <w:lvlOverride w:ilvl="0">
      <w:lvl w:ilvl="0">
        <w:start w:val="1"/>
        <w:numFmt w:val="upperRoman"/>
        <w:pStyle w:val="Heading-Number-ContractCzechRadio"/>
        <w:suff w:val="space"/>
        <w:lvlText w:val="%1."/>
        <w:lvlJc w:val="left"/>
        <w:pPr>
          <w:ind w:left="8647"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3"/>
        <w:numFmt w:val="lowerLetter"/>
        <w:pStyle w:val="ListLetter-ContractCzechRadio"/>
        <w:lvlText w:val="%3)"/>
        <w:lvlJc w:val="left"/>
        <w:pPr>
          <w:ind w:left="454" w:hanging="312"/>
        </w:pPr>
        <w:rPr>
          <w:rFonts w:hint="default"/>
          <w:b w:val="0"/>
        </w:rPr>
      </w:lvl>
    </w:lvlOverride>
  </w:num>
  <w:num w:numId="45">
    <w:abstractNumId w:val="11"/>
    <w:lvlOverride w:ilvl="0">
      <w:startOverride w:val="1"/>
      <w:lvl w:ilvl="0">
        <w:start w:val="1"/>
        <w:numFmt w:val="upperRoman"/>
        <w:pStyle w:val="Heading-Number-ContractCzechRadio"/>
        <w:suff w:val="space"/>
        <w:lvlText w:val="%1."/>
        <w:lvlJc w:val="left"/>
        <w:pPr>
          <w:ind w:left="8647"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3"/>
      <w:lvl w:ilvl="2">
        <w:start w:val="3"/>
        <w:numFmt w:val="lowerLetter"/>
        <w:pStyle w:val="ListLetter-ContractCzechRadio"/>
        <w:lvlText w:val="%3)"/>
        <w:lvlJc w:val="left"/>
        <w:pPr>
          <w:ind w:left="454" w:hanging="312"/>
        </w:pPr>
        <w:rPr>
          <w:rFonts w:hint="default"/>
          <w:b w:val="0"/>
        </w:rPr>
      </w:lvl>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íčková Iva">
    <w15:presenceInfo w15:providerId="AD" w15:userId="S-1-5-21-1516916145-3332080500-352412931-14545"/>
  </w15:person>
  <w15:person w15:author="Stantić Kateřina">
    <w15:presenceInfo w15:providerId="AD" w15:userId="S-1-5-21-1516916145-3332080500-352412931-30906"/>
  </w15:person>
  <w15:person w15:author="Seifert Jakub">
    <w15:presenceInfo w15:providerId="AD" w15:userId="S-1-5-21-1516916145-3332080500-352412931-69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F9F"/>
    <w:rsid w:val="00004EC0"/>
    <w:rsid w:val="00010ADE"/>
    <w:rsid w:val="000113DD"/>
    <w:rsid w:val="00013BC9"/>
    <w:rsid w:val="000143FC"/>
    <w:rsid w:val="00014646"/>
    <w:rsid w:val="000173A9"/>
    <w:rsid w:val="00023F8E"/>
    <w:rsid w:val="00024B2F"/>
    <w:rsid w:val="00027476"/>
    <w:rsid w:val="000305A1"/>
    <w:rsid w:val="000305B2"/>
    <w:rsid w:val="00034222"/>
    <w:rsid w:val="00037AA8"/>
    <w:rsid w:val="00042502"/>
    <w:rsid w:val="00042AD5"/>
    <w:rsid w:val="00043DF0"/>
    <w:rsid w:val="00051AC8"/>
    <w:rsid w:val="000525B3"/>
    <w:rsid w:val="00052F3D"/>
    <w:rsid w:val="00054223"/>
    <w:rsid w:val="00056891"/>
    <w:rsid w:val="00056986"/>
    <w:rsid w:val="00063979"/>
    <w:rsid w:val="00064444"/>
    <w:rsid w:val="00065C32"/>
    <w:rsid w:val="00066D16"/>
    <w:rsid w:val="0007017B"/>
    <w:rsid w:val="00074552"/>
    <w:rsid w:val="00081AD2"/>
    <w:rsid w:val="000847CF"/>
    <w:rsid w:val="00087478"/>
    <w:rsid w:val="000900DB"/>
    <w:rsid w:val="00092B9A"/>
    <w:rsid w:val="000A44DD"/>
    <w:rsid w:val="000A7405"/>
    <w:rsid w:val="000B37A4"/>
    <w:rsid w:val="000B4DDF"/>
    <w:rsid w:val="000B6591"/>
    <w:rsid w:val="000C07D1"/>
    <w:rsid w:val="000C16A3"/>
    <w:rsid w:val="000C1B5F"/>
    <w:rsid w:val="000C3CDA"/>
    <w:rsid w:val="000C6C97"/>
    <w:rsid w:val="000D1195"/>
    <w:rsid w:val="000D287B"/>
    <w:rsid w:val="000D28AB"/>
    <w:rsid w:val="000D33F1"/>
    <w:rsid w:val="000D3CA7"/>
    <w:rsid w:val="000D58E5"/>
    <w:rsid w:val="000D6AB4"/>
    <w:rsid w:val="000E259A"/>
    <w:rsid w:val="000E46B9"/>
    <w:rsid w:val="000E6A51"/>
    <w:rsid w:val="000E707B"/>
    <w:rsid w:val="000F0ADF"/>
    <w:rsid w:val="000F2984"/>
    <w:rsid w:val="000F605C"/>
    <w:rsid w:val="00100883"/>
    <w:rsid w:val="001013FE"/>
    <w:rsid w:val="00106A74"/>
    <w:rsid w:val="00107439"/>
    <w:rsid w:val="00130D21"/>
    <w:rsid w:val="00137AB9"/>
    <w:rsid w:val="00140D9A"/>
    <w:rsid w:val="00142318"/>
    <w:rsid w:val="00143D88"/>
    <w:rsid w:val="001471B1"/>
    <w:rsid w:val="001558ED"/>
    <w:rsid w:val="00157D71"/>
    <w:rsid w:val="00160D3A"/>
    <w:rsid w:val="001616CD"/>
    <w:rsid w:val="001624ED"/>
    <w:rsid w:val="00162F34"/>
    <w:rsid w:val="001652C1"/>
    <w:rsid w:val="00165B15"/>
    <w:rsid w:val="00166126"/>
    <w:rsid w:val="0017517B"/>
    <w:rsid w:val="00175327"/>
    <w:rsid w:val="001800BD"/>
    <w:rsid w:val="0018084F"/>
    <w:rsid w:val="0018106E"/>
    <w:rsid w:val="00182D39"/>
    <w:rsid w:val="0018311B"/>
    <w:rsid w:val="00183E28"/>
    <w:rsid w:val="0018715E"/>
    <w:rsid w:val="00193556"/>
    <w:rsid w:val="00196C92"/>
    <w:rsid w:val="001B2B2A"/>
    <w:rsid w:val="001B37A8"/>
    <w:rsid w:val="001B40D3"/>
    <w:rsid w:val="001B621F"/>
    <w:rsid w:val="001C2B09"/>
    <w:rsid w:val="001C2C10"/>
    <w:rsid w:val="001C316E"/>
    <w:rsid w:val="001C6469"/>
    <w:rsid w:val="001D0C9E"/>
    <w:rsid w:val="001D77F1"/>
    <w:rsid w:val="001E0A94"/>
    <w:rsid w:val="001E4062"/>
    <w:rsid w:val="001E73D2"/>
    <w:rsid w:val="001F15D7"/>
    <w:rsid w:val="001F1E29"/>
    <w:rsid w:val="001F475A"/>
    <w:rsid w:val="001F6409"/>
    <w:rsid w:val="001F7BD1"/>
    <w:rsid w:val="002015E7"/>
    <w:rsid w:val="00201DA3"/>
    <w:rsid w:val="00202C70"/>
    <w:rsid w:val="00202D8B"/>
    <w:rsid w:val="00204CBF"/>
    <w:rsid w:val="00214A85"/>
    <w:rsid w:val="00223546"/>
    <w:rsid w:val="00223604"/>
    <w:rsid w:val="002254B4"/>
    <w:rsid w:val="00225A57"/>
    <w:rsid w:val="0023258C"/>
    <w:rsid w:val="0024237E"/>
    <w:rsid w:val="00242F6B"/>
    <w:rsid w:val="002514DD"/>
    <w:rsid w:val="00262F84"/>
    <w:rsid w:val="002635C0"/>
    <w:rsid w:val="002663BF"/>
    <w:rsid w:val="00274011"/>
    <w:rsid w:val="002746D0"/>
    <w:rsid w:val="002748B7"/>
    <w:rsid w:val="00274B76"/>
    <w:rsid w:val="00285C59"/>
    <w:rsid w:val="00286492"/>
    <w:rsid w:val="002867AF"/>
    <w:rsid w:val="002877A1"/>
    <w:rsid w:val="002932DA"/>
    <w:rsid w:val="00294342"/>
    <w:rsid w:val="00295A22"/>
    <w:rsid w:val="0029741D"/>
    <w:rsid w:val="002A4CCF"/>
    <w:rsid w:val="002A69C1"/>
    <w:rsid w:val="002B0648"/>
    <w:rsid w:val="002B06B4"/>
    <w:rsid w:val="002B1565"/>
    <w:rsid w:val="002B158A"/>
    <w:rsid w:val="002B312F"/>
    <w:rsid w:val="002B39E9"/>
    <w:rsid w:val="002B6091"/>
    <w:rsid w:val="002C6C32"/>
    <w:rsid w:val="002D03F1"/>
    <w:rsid w:val="002D3ED3"/>
    <w:rsid w:val="002D44EA"/>
    <w:rsid w:val="002D4C12"/>
    <w:rsid w:val="002D5E61"/>
    <w:rsid w:val="002E187A"/>
    <w:rsid w:val="002E47CD"/>
    <w:rsid w:val="002E4874"/>
    <w:rsid w:val="002E5E94"/>
    <w:rsid w:val="002F0971"/>
    <w:rsid w:val="002F0D46"/>
    <w:rsid w:val="002F0E90"/>
    <w:rsid w:val="002F2BF0"/>
    <w:rsid w:val="002F691A"/>
    <w:rsid w:val="002F76B9"/>
    <w:rsid w:val="00301ACB"/>
    <w:rsid w:val="0030285D"/>
    <w:rsid w:val="00304C54"/>
    <w:rsid w:val="003073CB"/>
    <w:rsid w:val="00310635"/>
    <w:rsid w:val="003113C7"/>
    <w:rsid w:val="00311ABE"/>
    <w:rsid w:val="00312910"/>
    <w:rsid w:val="0031517F"/>
    <w:rsid w:val="0032045C"/>
    <w:rsid w:val="00321BCC"/>
    <w:rsid w:val="00330E46"/>
    <w:rsid w:val="00333807"/>
    <w:rsid w:val="00335F41"/>
    <w:rsid w:val="003406EF"/>
    <w:rsid w:val="00341E16"/>
    <w:rsid w:val="00342ADF"/>
    <w:rsid w:val="00353E30"/>
    <w:rsid w:val="00363B6A"/>
    <w:rsid w:val="00366797"/>
    <w:rsid w:val="003713A1"/>
    <w:rsid w:val="00372D0D"/>
    <w:rsid w:val="003742B2"/>
    <w:rsid w:val="00374550"/>
    <w:rsid w:val="00374638"/>
    <w:rsid w:val="00376A27"/>
    <w:rsid w:val="00376CD7"/>
    <w:rsid w:val="00377956"/>
    <w:rsid w:val="003811C2"/>
    <w:rsid w:val="003838AA"/>
    <w:rsid w:val="00386EE0"/>
    <w:rsid w:val="003911AB"/>
    <w:rsid w:val="003914F3"/>
    <w:rsid w:val="0039431B"/>
    <w:rsid w:val="003960FE"/>
    <w:rsid w:val="00396EC9"/>
    <w:rsid w:val="003A1915"/>
    <w:rsid w:val="003A1E25"/>
    <w:rsid w:val="003A409B"/>
    <w:rsid w:val="003B04A4"/>
    <w:rsid w:val="003B13DE"/>
    <w:rsid w:val="003B1FB1"/>
    <w:rsid w:val="003B20A3"/>
    <w:rsid w:val="003B24ED"/>
    <w:rsid w:val="003B622A"/>
    <w:rsid w:val="003B62BB"/>
    <w:rsid w:val="003C0573"/>
    <w:rsid w:val="003C2711"/>
    <w:rsid w:val="003C5F49"/>
    <w:rsid w:val="003D2286"/>
    <w:rsid w:val="003D46E6"/>
    <w:rsid w:val="003D5FC4"/>
    <w:rsid w:val="003E1437"/>
    <w:rsid w:val="003E3489"/>
    <w:rsid w:val="003F0A33"/>
    <w:rsid w:val="003F3AD4"/>
    <w:rsid w:val="003F503A"/>
    <w:rsid w:val="004004EC"/>
    <w:rsid w:val="00400DAA"/>
    <w:rsid w:val="00402DC4"/>
    <w:rsid w:val="0040575D"/>
    <w:rsid w:val="00414B5D"/>
    <w:rsid w:val="0041566C"/>
    <w:rsid w:val="00420BB5"/>
    <w:rsid w:val="00421604"/>
    <w:rsid w:val="00421F3D"/>
    <w:rsid w:val="00427653"/>
    <w:rsid w:val="00434FCA"/>
    <w:rsid w:val="004351F1"/>
    <w:rsid w:val="00435556"/>
    <w:rsid w:val="004362C6"/>
    <w:rsid w:val="004374A1"/>
    <w:rsid w:val="00441491"/>
    <w:rsid w:val="00441817"/>
    <w:rsid w:val="00445FDC"/>
    <w:rsid w:val="0044705E"/>
    <w:rsid w:val="0045245F"/>
    <w:rsid w:val="00452B29"/>
    <w:rsid w:val="004545D6"/>
    <w:rsid w:val="00455E05"/>
    <w:rsid w:val="00461995"/>
    <w:rsid w:val="00465783"/>
    <w:rsid w:val="004675A8"/>
    <w:rsid w:val="00470A4E"/>
    <w:rsid w:val="00475FFB"/>
    <w:rsid w:val="004765CF"/>
    <w:rsid w:val="0048303B"/>
    <w:rsid w:val="00485B5D"/>
    <w:rsid w:val="00485E78"/>
    <w:rsid w:val="00491E0A"/>
    <w:rsid w:val="00497B58"/>
    <w:rsid w:val="004A383D"/>
    <w:rsid w:val="004A5974"/>
    <w:rsid w:val="004A79EC"/>
    <w:rsid w:val="004B3335"/>
    <w:rsid w:val="004B34BA"/>
    <w:rsid w:val="004B34D2"/>
    <w:rsid w:val="004B36D7"/>
    <w:rsid w:val="004B5ED3"/>
    <w:rsid w:val="004B6A02"/>
    <w:rsid w:val="004C02AA"/>
    <w:rsid w:val="004C32A5"/>
    <w:rsid w:val="004C3C3B"/>
    <w:rsid w:val="004C3DBD"/>
    <w:rsid w:val="004C4241"/>
    <w:rsid w:val="004C7A0B"/>
    <w:rsid w:val="004E1FDF"/>
    <w:rsid w:val="004E3862"/>
    <w:rsid w:val="004E715A"/>
    <w:rsid w:val="00503B1F"/>
    <w:rsid w:val="00507768"/>
    <w:rsid w:val="00513E43"/>
    <w:rsid w:val="00515E62"/>
    <w:rsid w:val="00521329"/>
    <w:rsid w:val="005263F3"/>
    <w:rsid w:val="005264A9"/>
    <w:rsid w:val="005265A3"/>
    <w:rsid w:val="00531AB5"/>
    <w:rsid w:val="0053265D"/>
    <w:rsid w:val="00533961"/>
    <w:rsid w:val="00535041"/>
    <w:rsid w:val="0053622F"/>
    <w:rsid w:val="00536578"/>
    <w:rsid w:val="00540F2C"/>
    <w:rsid w:val="005420E3"/>
    <w:rsid w:val="00545D83"/>
    <w:rsid w:val="00557378"/>
    <w:rsid w:val="00557B1C"/>
    <w:rsid w:val="00557B5B"/>
    <w:rsid w:val="0056248D"/>
    <w:rsid w:val="005637CE"/>
    <w:rsid w:val="00565B8F"/>
    <w:rsid w:val="00581EA0"/>
    <w:rsid w:val="00583135"/>
    <w:rsid w:val="00586062"/>
    <w:rsid w:val="00595322"/>
    <w:rsid w:val="005A1156"/>
    <w:rsid w:val="005A1A8F"/>
    <w:rsid w:val="005A384C"/>
    <w:rsid w:val="005A7C11"/>
    <w:rsid w:val="005B0D5E"/>
    <w:rsid w:val="005B12EC"/>
    <w:rsid w:val="005C1F05"/>
    <w:rsid w:val="005C4B44"/>
    <w:rsid w:val="005C6085"/>
    <w:rsid w:val="005C7732"/>
    <w:rsid w:val="005D1AE8"/>
    <w:rsid w:val="005D2AA8"/>
    <w:rsid w:val="005D4C3A"/>
    <w:rsid w:val="005D59C5"/>
    <w:rsid w:val="005E5533"/>
    <w:rsid w:val="005E636D"/>
    <w:rsid w:val="005E67B4"/>
    <w:rsid w:val="005F0E69"/>
    <w:rsid w:val="005F379F"/>
    <w:rsid w:val="005F76D6"/>
    <w:rsid w:val="005F7C20"/>
    <w:rsid w:val="0060143F"/>
    <w:rsid w:val="00601DCA"/>
    <w:rsid w:val="00602D96"/>
    <w:rsid w:val="006052AA"/>
    <w:rsid w:val="00605AD7"/>
    <w:rsid w:val="00606C9E"/>
    <w:rsid w:val="00610D0E"/>
    <w:rsid w:val="0062105A"/>
    <w:rsid w:val="00622E04"/>
    <w:rsid w:val="00627A11"/>
    <w:rsid w:val="006311D4"/>
    <w:rsid w:val="006338AA"/>
    <w:rsid w:val="00635C1F"/>
    <w:rsid w:val="00640153"/>
    <w:rsid w:val="00643418"/>
    <w:rsid w:val="00643791"/>
    <w:rsid w:val="006446F7"/>
    <w:rsid w:val="00647CE2"/>
    <w:rsid w:val="0065041B"/>
    <w:rsid w:val="006520E0"/>
    <w:rsid w:val="00670762"/>
    <w:rsid w:val="006736E0"/>
    <w:rsid w:val="00681E96"/>
    <w:rsid w:val="00682904"/>
    <w:rsid w:val="00690A12"/>
    <w:rsid w:val="0069363A"/>
    <w:rsid w:val="00693935"/>
    <w:rsid w:val="00696BF9"/>
    <w:rsid w:val="006A2851"/>
    <w:rsid w:val="006A2D5B"/>
    <w:rsid w:val="006A425C"/>
    <w:rsid w:val="006B2236"/>
    <w:rsid w:val="006C306A"/>
    <w:rsid w:val="006C600E"/>
    <w:rsid w:val="006D0812"/>
    <w:rsid w:val="006D648C"/>
    <w:rsid w:val="006E113E"/>
    <w:rsid w:val="006E14A6"/>
    <w:rsid w:val="006E1628"/>
    <w:rsid w:val="006E2A41"/>
    <w:rsid w:val="006E30C3"/>
    <w:rsid w:val="006E3E90"/>
    <w:rsid w:val="006E6159"/>
    <w:rsid w:val="006E75D2"/>
    <w:rsid w:val="006F2373"/>
    <w:rsid w:val="006F2664"/>
    <w:rsid w:val="006F3D05"/>
    <w:rsid w:val="006F4A91"/>
    <w:rsid w:val="007043A1"/>
    <w:rsid w:val="00704F7D"/>
    <w:rsid w:val="00706BE3"/>
    <w:rsid w:val="0070788E"/>
    <w:rsid w:val="00707AD1"/>
    <w:rsid w:val="00714287"/>
    <w:rsid w:val="007220A3"/>
    <w:rsid w:val="007236C0"/>
    <w:rsid w:val="00724446"/>
    <w:rsid w:val="00726D8E"/>
    <w:rsid w:val="00727BE2"/>
    <w:rsid w:val="007305AC"/>
    <w:rsid w:val="00731E1C"/>
    <w:rsid w:val="007323B7"/>
    <w:rsid w:val="00734330"/>
    <w:rsid w:val="00735834"/>
    <w:rsid w:val="00740542"/>
    <w:rsid w:val="007445B7"/>
    <w:rsid w:val="007454A2"/>
    <w:rsid w:val="00747635"/>
    <w:rsid w:val="0075635A"/>
    <w:rsid w:val="00761CBF"/>
    <w:rsid w:val="007634DE"/>
    <w:rsid w:val="00766EDE"/>
    <w:rsid w:val="00770EBE"/>
    <w:rsid w:val="00771A48"/>
    <w:rsid w:val="00771C75"/>
    <w:rsid w:val="00777278"/>
    <w:rsid w:val="00777305"/>
    <w:rsid w:val="00787D5C"/>
    <w:rsid w:val="0079034E"/>
    <w:rsid w:val="007904EC"/>
    <w:rsid w:val="007905DD"/>
    <w:rsid w:val="00793E49"/>
    <w:rsid w:val="007A0E70"/>
    <w:rsid w:val="007A2D76"/>
    <w:rsid w:val="007A6482"/>
    <w:rsid w:val="007A687B"/>
    <w:rsid w:val="007A6939"/>
    <w:rsid w:val="007A7D9F"/>
    <w:rsid w:val="007B1572"/>
    <w:rsid w:val="007B22CC"/>
    <w:rsid w:val="007B3149"/>
    <w:rsid w:val="007B4DB4"/>
    <w:rsid w:val="007B511B"/>
    <w:rsid w:val="007B6BAA"/>
    <w:rsid w:val="007B793E"/>
    <w:rsid w:val="007C5A0C"/>
    <w:rsid w:val="007D5CDF"/>
    <w:rsid w:val="007D65C7"/>
    <w:rsid w:val="007E24B3"/>
    <w:rsid w:val="007E33D2"/>
    <w:rsid w:val="007F00D1"/>
    <w:rsid w:val="007F21C5"/>
    <w:rsid w:val="007F6172"/>
    <w:rsid w:val="007F7A88"/>
    <w:rsid w:val="007F7B96"/>
    <w:rsid w:val="0080004F"/>
    <w:rsid w:val="00812173"/>
    <w:rsid w:val="00820DBE"/>
    <w:rsid w:val="008243EF"/>
    <w:rsid w:val="0083191B"/>
    <w:rsid w:val="0083741B"/>
    <w:rsid w:val="008439A0"/>
    <w:rsid w:val="00845735"/>
    <w:rsid w:val="0084627F"/>
    <w:rsid w:val="008519AB"/>
    <w:rsid w:val="00851BEB"/>
    <w:rsid w:val="00855526"/>
    <w:rsid w:val="00855F0E"/>
    <w:rsid w:val="008610B8"/>
    <w:rsid w:val="00863B95"/>
    <w:rsid w:val="00864BA3"/>
    <w:rsid w:val="008661B0"/>
    <w:rsid w:val="00871A7B"/>
    <w:rsid w:val="008755CA"/>
    <w:rsid w:val="00876868"/>
    <w:rsid w:val="00876C6E"/>
    <w:rsid w:val="0088047D"/>
    <w:rsid w:val="00881C56"/>
    <w:rsid w:val="00882671"/>
    <w:rsid w:val="00884C6F"/>
    <w:rsid w:val="00885316"/>
    <w:rsid w:val="00886466"/>
    <w:rsid w:val="00886488"/>
    <w:rsid w:val="00886B54"/>
    <w:rsid w:val="008873D8"/>
    <w:rsid w:val="00890C65"/>
    <w:rsid w:val="00891DFD"/>
    <w:rsid w:val="0089200D"/>
    <w:rsid w:val="00892610"/>
    <w:rsid w:val="008A1404"/>
    <w:rsid w:val="008A1633"/>
    <w:rsid w:val="008A6669"/>
    <w:rsid w:val="008B37AC"/>
    <w:rsid w:val="008B3B88"/>
    <w:rsid w:val="008B4B49"/>
    <w:rsid w:val="008B5686"/>
    <w:rsid w:val="008B633F"/>
    <w:rsid w:val="008B7902"/>
    <w:rsid w:val="008C1650"/>
    <w:rsid w:val="008C44FA"/>
    <w:rsid w:val="008C4BF7"/>
    <w:rsid w:val="008C6FEE"/>
    <w:rsid w:val="008C7E8B"/>
    <w:rsid w:val="008D14F1"/>
    <w:rsid w:val="008D1F83"/>
    <w:rsid w:val="008D203C"/>
    <w:rsid w:val="008D23A4"/>
    <w:rsid w:val="008D2658"/>
    <w:rsid w:val="008D4999"/>
    <w:rsid w:val="008D66A5"/>
    <w:rsid w:val="008E7D48"/>
    <w:rsid w:val="008E7FC3"/>
    <w:rsid w:val="008F1852"/>
    <w:rsid w:val="008F2BA6"/>
    <w:rsid w:val="008F36D1"/>
    <w:rsid w:val="008F3C96"/>
    <w:rsid w:val="008F4730"/>
    <w:rsid w:val="008F7D08"/>
    <w:rsid w:val="008F7E57"/>
    <w:rsid w:val="00900A72"/>
    <w:rsid w:val="00907FE3"/>
    <w:rsid w:val="009113DA"/>
    <w:rsid w:val="00911493"/>
    <w:rsid w:val="00915DB7"/>
    <w:rsid w:val="00922C57"/>
    <w:rsid w:val="00924A31"/>
    <w:rsid w:val="00926396"/>
    <w:rsid w:val="00933FAE"/>
    <w:rsid w:val="0093623E"/>
    <w:rsid w:val="009403C9"/>
    <w:rsid w:val="00940875"/>
    <w:rsid w:val="00940927"/>
    <w:rsid w:val="00943A75"/>
    <w:rsid w:val="00945CCB"/>
    <w:rsid w:val="00947F4C"/>
    <w:rsid w:val="00951CC1"/>
    <w:rsid w:val="00952002"/>
    <w:rsid w:val="0096095D"/>
    <w:rsid w:val="00960BBB"/>
    <w:rsid w:val="009705FA"/>
    <w:rsid w:val="00972E68"/>
    <w:rsid w:val="00973895"/>
    <w:rsid w:val="00973F47"/>
    <w:rsid w:val="00974D57"/>
    <w:rsid w:val="00977112"/>
    <w:rsid w:val="009869CB"/>
    <w:rsid w:val="009918E8"/>
    <w:rsid w:val="009A00D3"/>
    <w:rsid w:val="009A093A"/>
    <w:rsid w:val="009A1106"/>
    <w:rsid w:val="009A1AF3"/>
    <w:rsid w:val="009A2A7B"/>
    <w:rsid w:val="009A49E6"/>
    <w:rsid w:val="009A6791"/>
    <w:rsid w:val="009B0E15"/>
    <w:rsid w:val="009B2975"/>
    <w:rsid w:val="009B41DC"/>
    <w:rsid w:val="009B6E96"/>
    <w:rsid w:val="009C3344"/>
    <w:rsid w:val="009C5B0E"/>
    <w:rsid w:val="009D2E73"/>
    <w:rsid w:val="009D40D1"/>
    <w:rsid w:val="009D5FE5"/>
    <w:rsid w:val="009E0266"/>
    <w:rsid w:val="009E6A5E"/>
    <w:rsid w:val="009F1F54"/>
    <w:rsid w:val="009F26C7"/>
    <w:rsid w:val="009F4674"/>
    <w:rsid w:val="009F63FA"/>
    <w:rsid w:val="009F6969"/>
    <w:rsid w:val="009F6B15"/>
    <w:rsid w:val="009F725B"/>
    <w:rsid w:val="009F7CCA"/>
    <w:rsid w:val="00A006BB"/>
    <w:rsid w:val="00A03C12"/>
    <w:rsid w:val="00A04FD7"/>
    <w:rsid w:val="00A0556E"/>
    <w:rsid w:val="00A062A6"/>
    <w:rsid w:val="00A10251"/>
    <w:rsid w:val="00A11BC0"/>
    <w:rsid w:val="00A1527D"/>
    <w:rsid w:val="00A160B5"/>
    <w:rsid w:val="00A20089"/>
    <w:rsid w:val="00A202CF"/>
    <w:rsid w:val="00A2528F"/>
    <w:rsid w:val="00A25703"/>
    <w:rsid w:val="00A334CB"/>
    <w:rsid w:val="00A3492C"/>
    <w:rsid w:val="00A35CE0"/>
    <w:rsid w:val="00A36157"/>
    <w:rsid w:val="00A36286"/>
    <w:rsid w:val="00A37442"/>
    <w:rsid w:val="00A41BEC"/>
    <w:rsid w:val="00A41EDF"/>
    <w:rsid w:val="00A53EE0"/>
    <w:rsid w:val="00A57352"/>
    <w:rsid w:val="00A60AB1"/>
    <w:rsid w:val="00A64680"/>
    <w:rsid w:val="00A70DDB"/>
    <w:rsid w:val="00A74492"/>
    <w:rsid w:val="00A75768"/>
    <w:rsid w:val="00A811F3"/>
    <w:rsid w:val="00A83E6D"/>
    <w:rsid w:val="00A8412E"/>
    <w:rsid w:val="00A908A4"/>
    <w:rsid w:val="00A93C16"/>
    <w:rsid w:val="00AA2C68"/>
    <w:rsid w:val="00AA305B"/>
    <w:rsid w:val="00AA5FD2"/>
    <w:rsid w:val="00AB1E80"/>
    <w:rsid w:val="00AB345B"/>
    <w:rsid w:val="00AB5003"/>
    <w:rsid w:val="00AB5D02"/>
    <w:rsid w:val="00AB6260"/>
    <w:rsid w:val="00AD2087"/>
    <w:rsid w:val="00AD3095"/>
    <w:rsid w:val="00AD382A"/>
    <w:rsid w:val="00AD68DA"/>
    <w:rsid w:val="00AE00C0"/>
    <w:rsid w:val="00AE0987"/>
    <w:rsid w:val="00AE273C"/>
    <w:rsid w:val="00AE4715"/>
    <w:rsid w:val="00AE5C7C"/>
    <w:rsid w:val="00AF32E6"/>
    <w:rsid w:val="00AF6E44"/>
    <w:rsid w:val="00B00B4C"/>
    <w:rsid w:val="00B01A51"/>
    <w:rsid w:val="00B04A01"/>
    <w:rsid w:val="00B063F5"/>
    <w:rsid w:val="00B101D7"/>
    <w:rsid w:val="00B13943"/>
    <w:rsid w:val="00B2112B"/>
    <w:rsid w:val="00B25F23"/>
    <w:rsid w:val="00B33F4A"/>
    <w:rsid w:val="00B36031"/>
    <w:rsid w:val="00B43746"/>
    <w:rsid w:val="00B53633"/>
    <w:rsid w:val="00B54E8D"/>
    <w:rsid w:val="00B5596D"/>
    <w:rsid w:val="00B55D3C"/>
    <w:rsid w:val="00B612F1"/>
    <w:rsid w:val="00B62703"/>
    <w:rsid w:val="00B6387D"/>
    <w:rsid w:val="00B63CDB"/>
    <w:rsid w:val="00B67C45"/>
    <w:rsid w:val="00B8130A"/>
    <w:rsid w:val="00B826E5"/>
    <w:rsid w:val="00B8342C"/>
    <w:rsid w:val="00B87816"/>
    <w:rsid w:val="00BA0DE0"/>
    <w:rsid w:val="00BA16BB"/>
    <w:rsid w:val="00BA4F7F"/>
    <w:rsid w:val="00BA7927"/>
    <w:rsid w:val="00BB044F"/>
    <w:rsid w:val="00BB2653"/>
    <w:rsid w:val="00BB745F"/>
    <w:rsid w:val="00BC0050"/>
    <w:rsid w:val="00BC1D89"/>
    <w:rsid w:val="00BD3AB0"/>
    <w:rsid w:val="00BD53CD"/>
    <w:rsid w:val="00BE0575"/>
    <w:rsid w:val="00BE083D"/>
    <w:rsid w:val="00BE0F1D"/>
    <w:rsid w:val="00BE28B7"/>
    <w:rsid w:val="00BE6222"/>
    <w:rsid w:val="00BE6AFE"/>
    <w:rsid w:val="00BF05E5"/>
    <w:rsid w:val="00BF1450"/>
    <w:rsid w:val="00C02CBA"/>
    <w:rsid w:val="00C0494E"/>
    <w:rsid w:val="00C11D8C"/>
    <w:rsid w:val="00C16261"/>
    <w:rsid w:val="00C245F7"/>
    <w:rsid w:val="00C25E4E"/>
    <w:rsid w:val="00C27CBE"/>
    <w:rsid w:val="00C33AE9"/>
    <w:rsid w:val="00C348E1"/>
    <w:rsid w:val="00C3556C"/>
    <w:rsid w:val="00C46566"/>
    <w:rsid w:val="00C52283"/>
    <w:rsid w:val="00C542A6"/>
    <w:rsid w:val="00C55596"/>
    <w:rsid w:val="00C61062"/>
    <w:rsid w:val="00C670F0"/>
    <w:rsid w:val="00C71EB7"/>
    <w:rsid w:val="00C7321C"/>
    <w:rsid w:val="00C73AFB"/>
    <w:rsid w:val="00C74B6B"/>
    <w:rsid w:val="00C7676F"/>
    <w:rsid w:val="00C80297"/>
    <w:rsid w:val="00C82400"/>
    <w:rsid w:val="00C87878"/>
    <w:rsid w:val="00C93817"/>
    <w:rsid w:val="00C938EE"/>
    <w:rsid w:val="00C9493F"/>
    <w:rsid w:val="00C94987"/>
    <w:rsid w:val="00CA1071"/>
    <w:rsid w:val="00CB12DA"/>
    <w:rsid w:val="00CB68FD"/>
    <w:rsid w:val="00CC09AD"/>
    <w:rsid w:val="00CC5D3A"/>
    <w:rsid w:val="00CD17E8"/>
    <w:rsid w:val="00CD2F41"/>
    <w:rsid w:val="00CD3739"/>
    <w:rsid w:val="00CD4A18"/>
    <w:rsid w:val="00CD573A"/>
    <w:rsid w:val="00CD7EF3"/>
    <w:rsid w:val="00CE0A08"/>
    <w:rsid w:val="00CE2DE6"/>
    <w:rsid w:val="00CE33E4"/>
    <w:rsid w:val="00CF2EDD"/>
    <w:rsid w:val="00CF3F3D"/>
    <w:rsid w:val="00D122AA"/>
    <w:rsid w:val="00D136A8"/>
    <w:rsid w:val="00D14011"/>
    <w:rsid w:val="00D207E3"/>
    <w:rsid w:val="00D2235F"/>
    <w:rsid w:val="00D34B52"/>
    <w:rsid w:val="00D35BBB"/>
    <w:rsid w:val="00D437F8"/>
    <w:rsid w:val="00D43A77"/>
    <w:rsid w:val="00D50248"/>
    <w:rsid w:val="00D50ADA"/>
    <w:rsid w:val="00D569E2"/>
    <w:rsid w:val="00D5737B"/>
    <w:rsid w:val="00D608D5"/>
    <w:rsid w:val="00D63A68"/>
    <w:rsid w:val="00D6512D"/>
    <w:rsid w:val="00D653A8"/>
    <w:rsid w:val="00D66C2E"/>
    <w:rsid w:val="00D70342"/>
    <w:rsid w:val="00D73EC2"/>
    <w:rsid w:val="00D74A75"/>
    <w:rsid w:val="00D77D03"/>
    <w:rsid w:val="00D81D5F"/>
    <w:rsid w:val="00D821C0"/>
    <w:rsid w:val="00D82EC2"/>
    <w:rsid w:val="00D91B0B"/>
    <w:rsid w:val="00D938A0"/>
    <w:rsid w:val="00DA3832"/>
    <w:rsid w:val="00DA7B4A"/>
    <w:rsid w:val="00DB2CC5"/>
    <w:rsid w:val="00DB5E8D"/>
    <w:rsid w:val="00DB7B2B"/>
    <w:rsid w:val="00DC251E"/>
    <w:rsid w:val="00DC2783"/>
    <w:rsid w:val="00DD034C"/>
    <w:rsid w:val="00DD42A0"/>
    <w:rsid w:val="00DD548D"/>
    <w:rsid w:val="00DE000D"/>
    <w:rsid w:val="00DF2A48"/>
    <w:rsid w:val="00E02CC8"/>
    <w:rsid w:val="00E07F55"/>
    <w:rsid w:val="00E106D2"/>
    <w:rsid w:val="00E12F0D"/>
    <w:rsid w:val="00E152DE"/>
    <w:rsid w:val="00E260C2"/>
    <w:rsid w:val="00E273E4"/>
    <w:rsid w:val="00E40B22"/>
    <w:rsid w:val="00E41313"/>
    <w:rsid w:val="00E444F8"/>
    <w:rsid w:val="00E45332"/>
    <w:rsid w:val="00E4753C"/>
    <w:rsid w:val="00E5045F"/>
    <w:rsid w:val="00E53743"/>
    <w:rsid w:val="00E620BE"/>
    <w:rsid w:val="00E674FE"/>
    <w:rsid w:val="00E676FD"/>
    <w:rsid w:val="00E7736A"/>
    <w:rsid w:val="00E813CD"/>
    <w:rsid w:val="00E862D4"/>
    <w:rsid w:val="00E910C3"/>
    <w:rsid w:val="00E95197"/>
    <w:rsid w:val="00E954DF"/>
    <w:rsid w:val="00EA0F47"/>
    <w:rsid w:val="00EA1E80"/>
    <w:rsid w:val="00EA4E34"/>
    <w:rsid w:val="00EA6347"/>
    <w:rsid w:val="00EA7753"/>
    <w:rsid w:val="00EA7BDF"/>
    <w:rsid w:val="00EB277B"/>
    <w:rsid w:val="00EB2EC1"/>
    <w:rsid w:val="00EB64EC"/>
    <w:rsid w:val="00EB72F8"/>
    <w:rsid w:val="00EB789E"/>
    <w:rsid w:val="00EC3137"/>
    <w:rsid w:val="00EC4042"/>
    <w:rsid w:val="00EC5EF8"/>
    <w:rsid w:val="00ED1079"/>
    <w:rsid w:val="00ED5271"/>
    <w:rsid w:val="00EE5321"/>
    <w:rsid w:val="00EF1E86"/>
    <w:rsid w:val="00EF3A33"/>
    <w:rsid w:val="00F025F7"/>
    <w:rsid w:val="00F043FF"/>
    <w:rsid w:val="00F04994"/>
    <w:rsid w:val="00F12099"/>
    <w:rsid w:val="00F144D3"/>
    <w:rsid w:val="00F16577"/>
    <w:rsid w:val="00F20E56"/>
    <w:rsid w:val="00F216F3"/>
    <w:rsid w:val="00F243AA"/>
    <w:rsid w:val="00F24B5A"/>
    <w:rsid w:val="00F24F86"/>
    <w:rsid w:val="00F31AB7"/>
    <w:rsid w:val="00F3269F"/>
    <w:rsid w:val="00F32CED"/>
    <w:rsid w:val="00F337BA"/>
    <w:rsid w:val="00F36299"/>
    <w:rsid w:val="00F36FC8"/>
    <w:rsid w:val="00F40F01"/>
    <w:rsid w:val="00F45135"/>
    <w:rsid w:val="00F45D20"/>
    <w:rsid w:val="00F50CD3"/>
    <w:rsid w:val="00F53FD9"/>
    <w:rsid w:val="00F544E0"/>
    <w:rsid w:val="00F5526B"/>
    <w:rsid w:val="00F6014B"/>
    <w:rsid w:val="00F61AFC"/>
    <w:rsid w:val="00F62186"/>
    <w:rsid w:val="00F64209"/>
    <w:rsid w:val="00F649EE"/>
    <w:rsid w:val="00F72AB3"/>
    <w:rsid w:val="00F73C0C"/>
    <w:rsid w:val="00F805A1"/>
    <w:rsid w:val="00F8414F"/>
    <w:rsid w:val="00F93A43"/>
    <w:rsid w:val="00F94597"/>
    <w:rsid w:val="00F95548"/>
    <w:rsid w:val="00FB7C4F"/>
    <w:rsid w:val="00FC186D"/>
    <w:rsid w:val="00FC649A"/>
    <w:rsid w:val="00FC79A3"/>
    <w:rsid w:val="00FD0BC6"/>
    <w:rsid w:val="00FD1C2A"/>
    <w:rsid w:val="00FD400D"/>
    <w:rsid w:val="00FD4C5F"/>
    <w:rsid w:val="00FD579C"/>
    <w:rsid w:val="00FE2E96"/>
    <w:rsid w:val="00FE3E3D"/>
    <w:rsid w:val="00FF0F56"/>
    <w:rsid w:val="00FF72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9FC1F"/>
  <w15:docId w15:val="{38CD46AA-68BC-4340-8117-7141313AE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Default">
    <w:name w:val="Default"/>
    <w:rsid w:val="00E444F8"/>
    <w:pPr>
      <w:autoSpaceDE w:val="0"/>
      <w:autoSpaceDN w:val="0"/>
      <w:adjustRightInd w:val="0"/>
      <w:spacing w:after="0" w:line="240" w:lineRule="auto"/>
    </w:pPr>
    <w:rPr>
      <w:rFonts w:ascii="Arial" w:hAnsi="Arial" w:cs="Arial"/>
      <w:color w:val="000000"/>
      <w:sz w:val="24"/>
      <w:szCs w:val="24"/>
    </w:rPr>
  </w:style>
  <w:style w:type="character" w:customStyle="1" w:styleId="ListNumber-ContractCzechRadioChar">
    <w:name w:val="List Number - Contract (Czech Radio) Char"/>
    <w:basedOn w:val="Standardnpsmoodstavce"/>
    <w:link w:val="ListNumber-ContractCzechRadio"/>
    <w:uiPriority w:val="13"/>
    <w:locked/>
    <w:rsid w:val="00D81D5F"/>
    <w:rPr>
      <w:rFonts w:ascii="Arial" w:hAnsi="Arial"/>
      <w:sz w:val="20"/>
    </w:rPr>
  </w:style>
  <w:style w:type="paragraph" w:styleId="Revize">
    <w:name w:val="Revision"/>
    <w:hidden/>
    <w:uiPriority w:val="99"/>
    <w:semiHidden/>
    <w:rsid w:val="003911AB"/>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189510">
      <w:bodyDiv w:val="1"/>
      <w:marLeft w:val="0"/>
      <w:marRight w:val="0"/>
      <w:marTop w:val="0"/>
      <w:marBottom w:val="0"/>
      <w:divBdr>
        <w:top w:val="none" w:sz="0" w:space="0" w:color="auto"/>
        <w:left w:val="none" w:sz="0" w:space="0" w:color="auto"/>
        <w:bottom w:val="none" w:sz="0" w:space="0" w:color="auto"/>
        <w:right w:val="none" w:sz="0" w:space="0" w:color="auto"/>
      </w:divBdr>
    </w:div>
    <w:div w:id="707074365">
      <w:bodyDiv w:val="1"/>
      <w:marLeft w:val="0"/>
      <w:marRight w:val="0"/>
      <w:marTop w:val="0"/>
      <w:marBottom w:val="0"/>
      <w:divBdr>
        <w:top w:val="none" w:sz="0" w:space="0" w:color="auto"/>
        <w:left w:val="none" w:sz="0" w:space="0" w:color="auto"/>
        <w:bottom w:val="none" w:sz="0" w:space="0" w:color="auto"/>
        <w:right w:val="none" w:sz="0" w:space="0" w:color="auto"/>
      </w:divBdr>
    </w:div>
    <w:div w:id="966081092">
      <w:bodyDiv w:val="1"/>
      <w:marLeft w:val="0"/>
      <w:marRight w:val="0"/>
      <w:marTop w:val="0"/>
      <w:marBottom w:val="0"/>
      <w:divBdr>
        <w:top w:val="none" w:sz="0" w:space="0" w:color="auto"/>
        <w:left w:val="none" w:sz="0" w:space="0" w:color="auto"/>
        <w:bottom w:val="none" w:sz="0" w:space="0" w:color="auto"/>
        <w:right w:val="none" w:sz="0" w:space="0" w:color="auto"/>
      </w:divBdr>
    </w:div>
    <w:div w:id="1431118835">
      <w:bodyDiv w:val="1"/>
      <w:marLeft w:val="0"/>
      <w:marRight w:val="0"/>
      <w:marTop w:val="0"/>
      <w:marBottom w:val="0"/>
      <w:divBdr>
        <w:top w:val="none" w:sz="0" w:space="0" w:color="auto"/>
        <w:left w:val="none" w:sz="0" w:space="0" w:color="auto"/>
        <w:bottom w:val="none" w:sz="0" w:space="0" w:color="auto"/>
        <w:right w:val="none" w:sz="0" w:space="0" w:color="auto"/>
      </w:divBdr>
    </w:div>
    <w:div w:id="1870793423">
      <w:bodyDiv w:val="1"/>
      <w:marLeft w:val="0"/>
      <w:marRight w:val="0"/>
      <w:marTop w:val="0"/>
      <w:marBottom w:val="0"/>
      <w:divBdr>
        <w:top w:val="none" w:sz="0" w:space="0" w:color="auto"/>
        <w:left w:val="none" w:sz="0" w:space="0" w:color="auto"/>
        <w:bottom w:val="none" w:sz="0" w:space="0" w:color="auto"/>
        <w:right w:val="none" w:sz="0" w:space="0" w:color="auto"/>
      </w:divBdr>
    </w:div>
    <w:div w:id="208209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kub.seifert@rozhlas.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77654E8-EB5D-4CCA-9675-1EE1F2D7E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2174</TotalTime>
  <Pages>1</Pages>
  <Words>8710</Words>
  <Characters>51391</Characters>
  <Application>Microsoft Office Word</Application>
  <DocSecurity>0</DocSecurity>
  <Lines>428</Lines>
  <Paragraphs>119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Malina Milan</dc:creator>
  <cp:keywords/>
  <dc:description/>
  <cp:lastModifiedBy>Stantić Kateřina</cp:lastModifiedBy>
  <cp:revision>18</cp:revision>
  <cp:lastPrinted>2015-07-02T13:46:00Z</cp:lastPrinted>
  <dcterms:created xsi:type="dcterms:W3CDTF">2017-04-27T06:49:00Z</dcterms:created>
  <dcterms:modified xsi:type="dcterms:W3CDTF">2025-05-28T11:56:00Z</dcterms:modified>
</cp:coreProperties>
</file>